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34CBED" w14:textId="531D34DF" w:rsidR="008F47DA" w:rsidRDefault="0098175F" w:rsidP="008F47DA">
      <w:pPr>
        <w:jc w:val="center"/>
        <w:rPr>
          <w:rFonts w:ascii="ＭＳ ゴシック" w:eastAsia="ＭＳ ゴシック" w:hAnsi="ＭＳ ゴシック"/>
          <w:sz w:val="26"/>
          <w:szCs w:val="26"/>
          <w:lang w:eastAsia="zh-CN"/>
        </w:rPr>
      </w:pPr>
      <w:r w:rsidRPr="0098175F">
        <w:rPr>
          <w:rFonts w:ascii="ＭＳ ゴシック" w:eastAsia="ＭＳ ゴシック" w:hAnsi="ＭＳ ゴシック" w:hint="eastAsia"/>
          <w:sz w:val="26"/>
          <w:szCs w:val="26"/>
          <w:lang w:eastAsia="zh-CN"/>
        </w:rPr>
        <w:t>学　習　計　画　書</w:t>
      </w:r>
      <w:r w:rsidR="009B0674" w:rsidRPr="00AC7C2F">
        <w:rPr>
          <w:rFonts w:ascii="ＭＳ ゴシック" w:eastAsia="ＭＳ ゴシック" w:hAnsi="ＭＳ ゴシック" w:hint="eastAsia"/>
          <w:sz w:val="26"/>
          <w:szCs w:val="26"/>
          <w:lang w:eastAsia="zh-CN"/>
        </w:rPr>
        <w:t>（1</w:t>
      </w:r>
      <w:r w:rsidR="009B0674" w:rsidRPr="00AC7C2F">
        <w:rPr>
          <w:rFonts w:ascii="ＭＳ ゴシック" w:eastAsia="ＭＳ ゴシック" w:hAnsi="ＭＳ ゴシック"/>
          <w:sz w:val="26"/>
          <w:szCs w:val="26"/>
          <w:lang w:eastAsia="zh-CN"/>
        </w:rPr>
        <w:t>/3</w:t>
      </w:r>
      <w:r w:rsidR="009B0674" w:rsidRPr="00AC7C2F">
        <w:rPr>
          <w:rFonts w:ascii="ＭＳ ゴシック" w:eastAsia="ＭＳ ゴシック" w:hAnsi="ＭＳ ゴシック" w:hint="eastAsia"/>
          <w:sz w:val="26"/>
          <w:szCs w:val="26"/>
          <w:lang w:eastAsia="zh-CN"/>
        </w:rPr>
        <w:t>）</w:t>
      </w:r>
    </w:p>
    <w:p w14:paraId="47E0F489" w14:textId="47F6D834" w:rsidR="00BE58F3" w:rsidRDefault="00BE58F3" w:rsidP="00BE58F3">
      <w:pPr>
        <w:rPr>
          <w:rFonts w:ascii="ＭＳ ゴシック" w:eastAsia="ＭＳ ゴシック" w:hAnsi="ＭＳ ゴシック"/>
          <w:sz w:val="26"/>
          <w:szCs w:val="26"/>
          <w:lang w:eastAsia="zh-CN"/>
        </w:rPr>
      </w:pPr>
    </w:p>
    <w:p w14:paraId="51DCAE0D" w14:textId="77777777" w:rsidR="000F7CE0" w:rsidRDefault="000F7CE0" w:rsidP="00BE58F3">
      <w:pPr>
        <w:rPr>
          <w:rFonts w:ascii="ＭＳ ゴシック" w:eastAsia="ＭＳ ゴシック" w:hAnsi="ＭＳ ゴシック"/>
          <w:sz w:val="26"/>
          <w:szCs w:val="26"/>
          <w:lang w:eastAsia="zh-CN"/>
        </w:rPr>
      </w:pPr>
    </w:p>
    <w:p w14:paraId="2FA60EC3" w14:textId="0D269267" w:rsidR="00BE58F3" w:rsidRPr="003C1562" w:rsidRDefault="00BE58F3" w:rsidP="00BE58F3">
      <w:pPr>
        <w:wordWrap w:val="0"/>
        <w:jc w:val="right"/>
        <w:rPr>
          <w:rFonts w:ascii="ＭＳ ゴシック" w:eastAsia="ＭＳ ゴシック" w:hAnsi="ＭＳ ゴシック"/>
          <w:sz w:val="20"/>
          <w:szCs w:val="20"/>
          <w:u w:val="single"/>
        </w:rPr>
      </w:pPr>
      <w:r w:rsidRPr="003C1562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氏名  </w:t>
      </w:r>
      <w:r w:rsidRPr="003C1562">
        <w:rPr>
          <w:rFonts w:ascii="ＭＳ ゴシック" w:eastAsia="ＭＳ ゴシック" w:hAnsi="ＭＳ ゴシック"/>
          <w:sz w:val="20"/>
          <w:szCs w:val="20"/>
          <w:u w:val="single"/>
        </w:rPr>
        <w:t xml:space="preserve">        </w:t>
      </w:r>
      <w:r w:rsidR="0047463D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</w:t>
      </w:r>
      <w:r w:rsidR="0047463D">
        <w:rPr>
          <w:rFonts w:ascii="ＭＳ ゴシック" w:eastAsia="ＭＳ ゴシック" w:hAnsi="ＭＳ ゴシック"/>
          <w:sz w:val="20"/>
          <w:szCs w:val="20"/>
          <w:u w:val="single"/>
        </w:rPr>
        <w:t xml:space="preserve">　</w:t>
      </w:r>
      <w:r w:rsidRPr="003C1562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</w:t>
      </w:r>
      <w:r w:rsidRPr="003C1562">
        <w:rPr>
          <w:rFonts w:ascii="ＭＳ ゴシック" w:eastAsia="ＭＳ ゴシック" w:hAnsi="ＭＳ ゴシック"/>
          <w:sz w:val="20"/>
          <w:szCs w:val="20"/>
          <w:u w:val="single"/>
        </w:rPr>
        <w:t xml:space="preserve">　 　　　　　　　</w:t>
      </w:r>
    </w:p>
    <w:p w14:paraId="07884AC3" w14:textId="65EFCD9F" w:rsidR="00BE58F3" w:rsidRPr="003C1562" w:rsidRDefault="00BE58F3" w:rsidP="00BE58F3">
      <w:pPr>
        <w:wordWrap w:val="0"/>
        <w:jc w:val="right"/>
        <w:rPr>
          <w:rFonts w:ascii="ＭＳ ゴシック" w:eastAsia="ＭＳ ゴシック" w:hAnsi="ＭＳ ゴシック"/>
          <w:sz w:val="20"/>
          <w:szCs w:val="20"/>
          <w:u w:val="single"/>
        </w:rPr>
      </w:pPr>
      <w:r w:rsidRPr="003C1562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電話  </w:t>
      </w:r>
      <w:r w:rsidRPr="003C1562">
        <w:rPr>
          <w:rFonts w:ascii="ＭＳ ゴシック" w:eastAsia="ＭＳ ゴシック" w:hAnsi="ＭＳ ゴシック"/>
          <w:sz w:val="20"/>
          <w:szCs w:val="20"/>
          <w:u w:val="single"/>
        </w:rPr>
        <w:t xml:space="preserve"> 　　　　</w:t>
      </w:r>
      <w:r w:rsidR="0047463D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</w:t>
      </w:r>
      <w:r w:rsidR="0047463D">
        <w:rPr>
          <w:rFonts w:ascii="ＭＳ ゴシック" w:eastAsia="ＭＳ ゴシック" w:hAnsi="ＭＳ ゴシック"/>
          <w:sz w:val="20"/>
          <w:szCs w:val="20"/>
          <w:u w:val="single"/>
        </w:rPr>
        <w:t xml:space="preserve">　</w:t>
      </w:r>
      <w:r w:rsidRPr="003C1562">
        <w:rPr>
          <w:rFonts w:ascii="ＭＳ ゴシック" w:eastAsia="ＭＳ ゴシック" w:hAnsi="ＭＳ ゴシック"/>
          <w:sz w:val="20"/>
          <w:szCs w:val="20"/>
          <w:u w:val="single"/>
        </w:rPr>
        <w:t xml:space="preserve">　　　　　　　　　</w:t>
      </w:r>
    </w:p>
    <w:p w14:paraId="70A98EFA" w14:textId="0A3EEDF9" w:rsidR="00BE58F3" w:rsidRPr="003C1562" w:rsidRDefault="00BE58F3" w:rsidP="00BE58F3">
      <w:pPr>
        <w:wordWrap w:val="0"/>
        <w:jc w:val="right"/>
        <w:rPr>
          <w:rFonts w:ascii="ＭＳ ゴシック" w:eastAsia="ＭＳ ゴシック" w:hAnsi="ＭＳ ゴシック"/>
          <w:sz w:val="26"/>
          <w:szCs w:val="26"/>
          <w:u w:val="single"/>
        </w:rPr>
      </w:pPr>
      <w:r w:rsidRPr="003C1562">
        <w:rPr>
          <w:rFonts w:ascii="ＭＳ ゴシック" w:eastAsia="ＭＳ ゴシック" w:hAnsi="ＭＳ ゴシック" w:hint="eastAsia"/>
          <w:sz w:val="20"/>
          <w:szCs w:val="20"/>
        </w:rPr>
        <w:t xml:space="preserve">   </w:t>
      </w:r>
    </w:p>
    <w:p w14:paraId="3E7FE437" w14:textId="05F04958" w:rsidR="0098175F" w:rsidRDefault="00071F2F" w:rsidP="00FB4785">
      <w:r>
        <w:rPr>
          <w:rFonts w:hint="eastAsia"/>
        </w:rPr>
        <w:t>①</w:t>
      </w:r>
      <w:r w:rsidR="008F47DA">
        <w:rPr>
          <w:rFonts w:hint="eastAsia"/>
        </w:rPr>
        <w:t>研究生</w:t>
      </w:r>
      <w:r w:rsidR="0098175F">
        <w:rPr>
          <w:rFonts w:hint="eastAsia"/>
        </w:rPr>
        <w:t>になって学びたい</w:t>
      </w:r>
      <w:r w:rsidR="00442BA3">
        <w:rPr>
          <w:rFonts w:hint="eastAsia"/>
        </w:rPr>
        <w:t>事柄</w:t>
      </w:r>
      <w:r w:rsidR="0098175F">
        <w:rPr>
          <w:rFonts w:hint="eastAsia"/>
        </w:rPr>
        <w:t>を</w:t>
      </w:r>
      <w:r w:rsidR="00A32296">
        <w:rPr>
          <w:rFonts w:hint="eastAsia"/>
        </w:rPr>
        <w:t>、あなたの関心、経験などをふまえて</w:t>
      </w:r>
      <w:r w:rsidR="003405D3">
        <w:rPr>
          <w:rFonts w:hint="eastAsia"/>
        </w:rPr>
        <w:t>3</w:t>
      </w:r>
      <w:r w:rsidR="003405D3">
        <w:t>,000</w:t>
      </w:r>
      <w:r w:rsidR="0098175F">
        <w:rPr>
          <w:rFonts w:hint="eastAsia"/>
        </w:rPr>
        <w:t>字程度で</w:t>
      </w:r>
      <w:r w:rsidR="00442BA3">
        <w:rPr>
          <w:rFonts w:hint="eastAsia"/>
        </w:rPr>
        <w:t>記</w:t>
      </w:r>
      <w:r w:rsidR="00FB4785">
        <w:rPr>
          <w:rFonts w:hint="eastAsia"/>
        </w:rPr>
        <w:t>載</w:t>
      </w:r>
      <w:r w:rsidR="00442BA3">
        <w:t>すること</w:t>
      </w:r>
      <w:r w:rsidR="0098175F">
        <w:rPr>
          <w:rFonts w:hint="eastAsia"/>
        </w:rPr>
        <w:t>。</w:t>
      </w:r>
    </w:p>
    <w:tbl>
      <w:tblPr>
        <w:tblW w:w="9765" w:type="dxa"/>
        <w:tblInd w:w="-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5"/>
      </w:tblGrid>
      <w:tr w:rsidR="0098175F" w:rsidRPr="00A366FA" w14:paraId="0B6E2057" w14:textId="77777777" w:rsidTr="00B62085">
        <w:trPr>
          <w:trHeight w:val="12349"/>
        </w:trPr>
        <w:tc>
          <w:tcPr>
            <w:tcW w:w="9765" w:type="dxa"/>
          </w:tcPr>
          <w:p w14:paraId="4B62F6C3" w14:textId="0A7A252D" w:rsidR="000610D5" w:rsidRDefault="000610D5">
            <w:pPr>
              <w:rPr>
                <w:sz w:val="24"/>
              </w:rPr>
            </w:pPr>
          </w:p>
          <w:p w14:paraId="2EA16D15" w14:textId="0AF0F8A2" w:rsidR="000610D5" w:rsidRDefault="000610D5">
            <w:pPr>
              <w:rPr>
                <w:sz w:val="24"/>
              </w:rPr>
            </w:pPr>
          </w:p>
          <w:p w14:paraId="01E29B18" w14:textId="56EE08F4" w:rsidR="000610D5" w:rsidRDefault="000610D5">
            <w:pPr>
              <w:rPr>
                <w:sz w:val="24"/>
              </w:rPr>
            </w:pPr>
          </w:p>
          <w:p w14:paraId="6D64A0BD" w14:textId="5B2E69D0" w:rsidR="000610D5" w:rsidRDefault="000610D5">
            <w:pPr>
              <w:rPr>
                <w:sz w:val="24"/>
              </w:rPr>
            </w:pPr>
          </w:p>
          <w:p w14:paraId="48775545" w14:textId="77777777" w:rsidR="000610D5" w:rsidRDefault="000610D5">
            <w:pPr>
              <w:rPr>
                <w:sz w:val="24"/>
              </w:rPr>
            </w:pPr>
          </w:p>
          <w:p w14:paraId="250F041F" w14:textId="77777777" w:rsidR="000610D5" w:rsidRDefault="000610D5">
            <w:pPr>
              <w:rPr>
                <w:sz w:val="24"/>
              </w:rPr>
            </w:pPr>
          </w:p>
          <w:p w14:paraId="4C1DDAC0" w14:textId="77777777" w:rsidR="000610D5" w:rsidRDefault="000610D5">
            <w:pPr>
              <w:rPr>
                <w:sz w:val="24"/>
              </w:rPr>
            </w:pPr>
          </w:p>
          <w:p w14:paraId="305DC826" w14:textId="77777777" w:rsidR="000610D5" w:rsidRDefault="000610D5">
            <w:pPr>
              <w:rPr>
                <w:sz w:val="24"/>
              </w:rPr>
            </w:pPr>
          </w:p>
          <w:p w14:paraId="18D42FD3" w14:textId="77777777" w:rsidR="000610D5" w:rsidRDefault="000610D5">
            <w:pPr>
              <w:rPr>
                <w:sz w:val="24"/>
              </w:rPr>
            </w:pPr>
          </w:p>
          <w:p w14:paraId="1F3B7936" w14:textId="77777777" w:rsidR="000610D5" w:rsidRDefault="000610D5">
            <w:pPr>
              <w:rPr>
                <w:sz w:val="24"/>
              </w:rPr>
            </w:pPr>
          </w:p>
          <w:p w14:paraId="47A5D200" w14:textId="77777777" w:rsidR="000610D5" w:rsidRDefault="000610D5">
            <w:pPr>
              <w:rPr>
                <w:sz w:val="24"/>
              </w:rPr>
            </w:pPr>
          </w:p>
          <w:p w14:paraId="3F762B7B" w14:textId="77777777" w:rsidR="000610D5" w:rsidRDefault="000610D5">
            <w:pPr>
              <w:rPr>
                <w:sz w:val="24"/>
              </w:rPr>
            </w:pPr>
          </w:p>
          <w:p w14:paraId="336EF396" w14:textId="77777777" w:rsidR="000610D5" w:rsidRDefault="000610D5">
            <w:pPr>
              <w:rPr>
                <w:sz w:val="24"/>
              </w:rPr>
            </w:pPr>
          </w:p>
          <w:p w14:paraId="42839C88" w14:textId="77777777" w:rsidR="000610D5" w:rsidRDefault="000610D5">
            <w:pPr>
              <w:rPr>
                <w:sz w:val="24"/>
              </w:rPr>
            </w:pPr>
          </w:p>
          <w:p w14:paraId="4E18DB7B" w14:textId="77777777" w:rsidR="000610D5" w:rsidRDefault="000610D5">
            <w:pPr>
              <w:rPr>
                <w:sz w:val="24"/>
              </w:rPr>
            </w:pPr>
          </w:p>
          <w:p w14:paraId="2AA8E1DD" w14:textId="77777777" w:rsidR="000610D5" w:rsidRDefault="000610D5">
            <w:pPr>
              <w:rPr>
                <w:sz w:val="24"/>
              </w:rPr>
            </w:pPr>
          </w:p>
          <w:p w14:paraId="2BEDAF82" w14:textId="77777777" w:rsidR="000610D5" w:rsidRDefault="000610D5">
            <w:pPr>
              <w:rPr>
                <w:sz w:val="24"/>
              </w:rPr>
            </w:pPr>
          </w:p>
          <w:p w14:paraId="5872C7FF" w14:textId="77777777" w:rsidR="000610D5" w:rsidRDefault="000610D5">
            <w:pPr>
              <w:rPr>
                <w:sz w:val="24"/>
              </w:rPr>
            </w:pPr>
          </w:p>
          <w:p w14:paraId="466F5D33" w14:textId="77777777" w:rsidR="000610D5" w:rsidRDefault="000610D5">
            <w:pPr>
              <w:rPr>
                <w:sz w:val="24"/>
              </w:rPr>
            </w:pPr>
          </w:p>
          <w:p w14:paraId="39574605" w14:textId="77777777" w:rsidR="000610D5" w:rsidRDefault="000610D5">
            <w:pPr>
              <w:rPr>
                <w:sz w:val="24"/>
              </w:rPr>
            </w:pPr>
          </w:p>
          <w:p w14:paraId="6425F525" w14:textId="77777777" w:rsidR="000610D5" w:rsidRDefault="000610D5">
            <w:pPr>
              <w:rPr>
                <w:sz w:val="24"/>
              </w:rPr>
            </w:pPr>
          </w:p>
          <w:p w14:paraId="1F3A89A6" w14:textId="77777777" w:rsidR="000610D5" w:rsidRDefault="000610D5">
            <w:pPr>
              <w:rPr>
                <w:sz w:val="24"/>
              </w:rPr>
            </w:pPr>
          </w:p>
          <w:p w14:paraId="23BF6CCA" w14:textId="4CB777A5" w:rsidR="000610D5" w:rsidRDefault="000610D5">
            <w:pPr>
              <w:rPr>
                <w:sz w:val="24"/>
              </w:rPr>
            </w:pPr>
          </w:p>
          <w:p w14:paraId="3575C7AA" w14:textId="02798C9E" w:rsidR="00DA3ADC" w:rsidRDefault="00DA3ADC">
            <w:pPr>
              <w:rPr>
                <w:sz w:val="24"/>
              </w:rPr>
            </w:pPr>
          </w:p>
          <w:p w14:paraId="0C14444C" w14:textId="008CC240" w:rsidR="00DA3ADC" w:rsidRDefault="00DA3ADC">
            <w:pPr>
              <w:rPr>
                <w:sz w:val="24"/>
              </w:rPr>
            </w:pPr>
          </w:p>
          <w:p w14:paraId="3304C2EB" w14:textId="58B68C5D" w:rsidR="00DA3ADC" w:rsidRDefault="00DA3ADC">
            <w:pPr>
              <w:rPr>
                <w:sz w:val="24"/>
              </w:rPr>
            </w:pPr>
          </w:p>
          <w:p w14:paraId="6E33A5CF" w14:textId="4E6CEC6F" w:rsidR="00DA3ADC" w:rsidRDefault="00DA3ADC">
            <w:pPr>
              <w:rPr>
                <w:sz w:val="24"/>
              </w:rPr>
            </w:pPr>
          </w:p>
          <w:p w14:paraId="43B75071" w14:textId="6A95CB07" w:rsidR="00DA3ADC" w:rsidRDefault="00DA3ADC">
            <w:pPr>
              <w:rPr>
                <w:sz w:val="24"/>
              </w:rPr>
            </w:pPr>
          </w:p>
          <w:p w14:paraId="0F9AAC6E" w14:textId="3BD5A61E" w:rsidR="00DA3ADC" w:rsidRDefault="00DA3ADC">
            <w:pPr>
              <w:rPr>
                <w:sz w:val="24"/>
              </w:rPr>
            </w:pPr>
          </w:p>
          <w:p w14:paraId="0E52A28B" w14:textId="13327994" w:rsidR="00DA3ADC" w:rsidRDefault="00DA3ADC">
            <w:pPr>
              <w:rPr>
                <w:sz w:val="24"/>
              </w:rPr>
            </w:pPr>
          </w:p>
          <w:p w14:paraId="126ED665" w14:textId="412399F0" w:rsidR="00DA3ADC" w:rsidRDefault="00DA3ADC">
            <w:pPr>
              <w:rPr>
                <w:sz w:val="24"/>
              </w:rPr>
            </w:pPr>
          </w:p>
          <w:p w14:paraId="0DD55D57" w14:textId="4D6A7B37" w:rsidR="00DA3ADC" w:rsidRDefault="00DA3ADC">
            <w:pPr>
              <w:rPr>
                <w:sz w:val="24"/>
              </w:rPr>
            </w:pPr>
          </w:p>
          <w:p w14:paraId="0905D80F" w14:textId="77777777" w:rsidR="00DA3ADC" w:rsidRDefault="00DA3ADC">
            <w:pPr>
              <w:rPr>
                <w:sz w:val="24"/>
              </w:rPr>
            </w:pPr>
          </w:p>
          <w:p w14:paraId="1425DBCE" w14:textId="4A3D1750" w:rsidR="000610D5" w:rsidRPr="0098175F" w:rsidRDefault="000610D5">
            <w:pPr>
              <w:rPr>
                <w:sz w:val="24"/>
              </w:rPr>
            </w:pPr>
          </w:p>
        </w:tc>
      </w:tr>
    </w:tbl>
    <w:p w14:paraId="0DED8906" w14:textId="554D974A" w:rsidR="00A366FA" w:rsidRDefault="00A366FA" w:rsidP="00A366FA">
      <w:pPr>
        <w:jc w:val="center"/>
        <w:rPr>
          <w:rFonts w:ascii="ＭＳ ゴシック" w:eastAsia="ＭＳ ゴシック" w:hAnsi="ＭＳ ゴシック"/>
          <w:sz w:val="26"/>
          <w:szCs w:val="26"/>
          <w:lang w:eastAsia="zh-CN"/>
        </w:rPr>
      </w:pPr>
      <w:r w:rsidRPr="0098175F">
        <w:rPr>
          <w:rFonts w:ascii="ＭＳ ゴシック" w:eastAsia="ＭＳ ゴシック" w:hAnsi="ＭＳ ゴシック" w:hint="eastAsia"/>
          <w:sz w:val="26"/>
          <w:szCs w:val="26"/>
          <w:lang w:eastAsia="zh-CN"/>
        </w:rPr>
        <w:lastRenderedPageBreak/>
        <w:t>学　習　計　画　書</w:t>
      </w:r>
      <w:r w:rsidR="009B0674" w:rsidRPr="00AC7C2F">
        <w:rPr>
          <w:rFonts w:ascii="ＭＳ ゴシック" w:eastAsia="ＭＳ ゴシック" w:hAnsi="ＭＳ ゴシック" w:hint="eastAsia"/>
          <w:sz w:val="26"/>
          <w:szCs w:val="26"/>
          <w:lang w:eastAsia="zh-CN"/>
        </w:rPr>
        <w:t>（2</w:t>
      </w:r>
      <w:r w:rsidR="009B0674" w:rsidRPr="00AC7C2F">
        <w:rPr>
          <w:rFonts w:ascii="ＭＳ ゴシック" w:eastAsia="ＭＳ ゴシック" w:hAnsi="ＭＳ ゴシック"/>
          <w:sz w:val="26"/>
          <w:szCs w:val="26"/>
          <w:lang w:eastAsia="zh-CN"/>
        </w:rPr>
        <w:t>/3</w:t>
      </w:r>
      <w:r w:rsidR="009B0674" w:rsidRPr="00AC7C2F">
        <w:rPr>
          <w:rFonts w:ascii="ＭＳ ゴシック" w:eastAsia="ＭＳ ゴシック" w:hAnsi="ＭＳ ゴシック" w:hint="eastAsia"/>
          <w:sz w:val="26"/>
          <w:szCs w:val="26"/>
          <w:lang w:eastAsia="zh-CN"/>
        </w:rPr>
        <w:t>）</w:t>
      </w:r>
    </w:p>
    <w:p w14:paraId="1730FEFF" w14:textId="308830E1" w:rsidR="000F7CE0" w:rsidRPr="00BE58F3" w:rsidRDefault="00052A35" w:rsidP="005D4F36">
      <w:pPr>
        <w:wordWrap w:val="0"/>
        <w:jc w:val="right"/>
        <w:rPr>
          <w:rFonts w:ascii="ＭＳ ゴシック" w:eastAsia="ＭＳ ゴシック" w:hAnsi="ＭＳ ゴシック"/>
          <w:sz w:val="20"/>
          <w:szCs w:val="20"/>
          <w:u w:val="single"/>
        </w:rPr>
      </w:pPr>
      <w:r w:rsidRPr="00BE58F3">
        <w:rPr>
          <w:rFonts w:ascii="ＭＳ ゴシック" w:eastAsia="ＭＳ ゴシック" w:hAnsi="ＭＳ ゴシック" w:hint="eastAsia"/>
          <w:sz w:val="20"/>
          <w:szCs w:val="20"/>
          <w:u w:val="single"/>
        </w:rPr>
        <w:t>氏名</w:t>
      </w:r>
      <w:r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  </w:t>
      </w:r>
      <w:r>
        <w:rPr>
          <w:rFonts w:ascii="ＭＳ ゴシック" w:eastAsia="ＭＳ ゴシック" w:hAnsi="ＭＳ ゴシック"/>
          <w:sz w:val="20"/>
          <w:szCs w:val="20"/>
          <w:u w:val="single"/>
        </w:rPr>
        <w:t xml:space="preserve">        </w:t>
      </w:r>
      <w:r w:rsidRPr="00BE58F3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</w:t>
      </w:r>
      <w:r>
        <w:rPr>
          <w:rFonts w:ascii="ＭＳ ゴシック" w:eastAsia="ＭＳ ゴシック" w:hAnsi="ＭＳ ゴシック"/>
          <w:sz w:val="20"/>
          <w:szCs w:val="20"/>
          <w:u w:val="single"/>
        </w:rPr>
        <w:t xml:space="preserve">　 </w:t>
      </w:r>
      <w:r w:rsidRPr="00BE58F3">
        <w:rPr>
          <w:rFonts w:ascii="ＭＳ ゴシック" w:eastAsia="ＭＳ ゴシック" w:hAnsi="ＭＳ ゴシック"/>
          <w:sz w:val="20"/>
          <w:szCs w:val="20"/>
          <w:u w:val="single"/>
        </w:rPr>
        <w:t xml:space="preserve">　　　　　　　</w:t>
      </w:r>
    </w:p>
    <w:tbl>
      <w:tblPr>
        <w:tblW w:w="9765" w:type="dxa"/>
        <w:tblInd w:w="-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5"/>
      </w:tblGrid>
      <w:tr w:rsidR="00A366FA" w:rsidRPr="00C967E8" w14:paraId="0DAE61BF" w14:textId="77777777" w:rsidTr="00052A35">
        <w:trPr>
          <w:trHeight w:val="14011"/>
        </w:trPr>
        <w:tc>
          <w:tcPr>
            <w:tcW w:w="9765" w:type="dxa"/>
          </w:tcPr>
          <w:p w14:paraId="6CAE6566" w14:textId="77777777" w:rsidR="00A366FA" w:rsidRPr="00052A35" w:rsidRDefault="00A366FA" w:rsidP="00007572">
            <w:pPr>
              <w:rPr>
                <w:sz w:val="24"/>
              </w:rPr>
            </w:pPr>
          </w:p>
          <w:p w14:paraId="7974D910" w14:textId="77777777" w:rsidR="00A366FA" w:rsidRDefault="00A366FA" w:rsidP="00007572">
            <w:pPr>
              <w:rPr>
                <w:sz w:val="24"/>
              </w:rPr>
            </w:pPr>
          </w:p>
          <w:p w14:paraId="12B820F1" w14:textId="77777777" w:rsidR="00A366FA" w:rsidRDefault="00A366FA" w:rsidP="00007572">
            <w:pPr>
              <w:rPr>
                <w:sz w:val="24"/>
              </w:rPr>
            </w:pPr>
          </w:p>
          <w:p w14:paraId="3CD48735" w14:textId="77777777" w:rsidR="00A366FA" w:rsidRDefault="00A366FA" w:rsidP="00007572">
            <w:pPr>
              <w:rPr>
                <w:sz w:val="24"/>
              </w:rPr>
            </w:pPr>
          </w:p>
          <w:p w14:paraId="4053C4EF" w14:textId="77777777" w:rsidR="00A366FA" w:rsidRDefault="00A366FA" w:rsidP="00007572">
            <w:pPr>
              <w:rPr>
                <w:sz w:val="24"/>
              </w:rPr>
            </w:pPr>
          </w:p>
          <w:p w14:paraId="68B6E601" w14:textId="77777777" w:rsidR="00A366FA" w:rsidRDefault="00A366FA" w:rsidP="00007572">
            <w:pPr>
              <w:rPr>
                <w:sz w:val="24"/>
              </w:rPr>
            </w:pPr>
          </w:p>
          <w:p w14:paraId="4BA2A4C1" w14:textId="77777777" w:rsidR="00A366FA" w:rsidRDefault="00A366FA" w:rsidP="00007572">
            <w:pPr>
              <w:rPr>
                <w:sz w:val="24"/>
              </w:rPr>
            </w:pPr>
          </w:p>
          <w:p w14:paraId="39976BA3" w14:textId="77777777" w:rsidR="00A366FA" w:rsidRDefault="00A366FA" w:rsidP="00007572">
            <w:pPr>
              <w:rPr>
                <w:sz w:val="24"/>
              </w:rPr>
            </w:pPr>
          </w:p>
          <w:p w14:paraId="010918CC" w14:textId="77777777" w:rsidR="00A366FA" w:rsidRDefault="00A366FA" w:rsidP="00007572">
            <w:pPr>
              <w:rPr>
                <w:sz w:val="24"/>
              </w:rPr>
            </w:pPr>
          </w:p>
          <w:p w14:paraId="5508EFA6" w14:textId="77777777" w:rsidR="00A366FA" w:rsidRDefault="00A366FA" w:rsidP="00007572">
            <w:pPr>
              <w:rPr>
                <w:sz w:val="24"/>
              </w:rPr>
            </w:pPr>
          </w:p>
          <w:p w14:paraId="52DE8D38" w14:textId="77777777" w:rsidR="00A366FA" w:rsidRDefault="00A366FA" w:rsidP="00007572">
            <w:pPr>
              <w:rPr>
                <w:sz w:val="24"/>
              </w:rPr>
            </w:pPr>
          </w:p>
          <w:p w14:paraId="3EDC8173" w14:textId="77777777" w:rsidR="00A366FA" w:rsidRDefault="00A366FA" w:rsidP="00007572">
            <w:pPr>
              <w:rPr>
                <w:sz w:val="24"/>
              </w:rPr>
            </w:pPr>
          </w:p>
          <w:p w14:paraId="2C5EE608" w14:textId="77777777" w:rsidR="00A366FA" w:rsidRDefault="00A366FA" w:rsidP="00007572">
            <w:pPr>
              <w:rPr>
                <w:sz w:val="24"/>
              </w:rPr>
            </w:pPr>
          </w:p>
          <w:p w14:paraId="4FAB7ECC" w14:textId="77777777" w:rsidR="00A366FA" w:rsidRDefault="00A366FA" w:rsidP="00007572">
            <w:pPr>
              <w:rPr>
                <w:sz w:val="24"/>
              </w:rPr>
            </w:pPr>
          </w:p>
          <w:p w14:paraId="012C334D" w14:textId="77777777" w:rsidR="00A366FA" w:rsidRDefault="00A366FA" w:rsidP="00007572">
            <w:pPr>
              <w:rPr>
                <w:sz w:val="24"/>
              </w:rPr>
            </w:pPr>
          </w:p>
          <w:p w14:paraId="17B8C6A0" w14:textId="77777777" w:rsidR="00A366FA" w:rsidRDefault="00A366FA" w:rsidP="00007572">
            <w:pPr>
              <w:rPr>
                <w:sz w:val="24"/>
              </w:rPr>
            </w:pPr>
          </w:p>
          <w:p w14:paraId="26A89DB4" w14:textId="77777777" w:rsidR="00A366FA" w:rsidRDefault="00A366FA" w:rsidP="00007572">
            <w:pPr>
              <w:rPr>
                <w:sz w:val="24"/>
              </w:rPr>
            </w:pPr>
          </w:p>
          <w:p w14:paraId="2DB6BC80" w14:textId="77777777" w:rsidR="00A366FA" w:rsidRDefault="00A366FA" w:rsidP="00007572">
            <w:pPr>
              <w:rPr>
                <w:sz w:val="24"/>
              </w:rPr>
            </w:pPr>
          </w:p>
          <w:p w14:paraId="566A3BE0" w14:textId="77777777" w:rsidR="00A366FA" w:rsidRDefault="00A366FA" w:rsidP="00007572">
            <w:pPr>
              <w:rPr>
                <w:sz w:val="24"/>
              </w:rPr>
            </w:pPr>
          </w:p>
          <w:p w14:paraId="4487D981" w14:textId="77777777" w:rsidR="00A366FA" w:rsidRDefault="00A366FA" w:rsidP="00007572">
            <w:pPr>
              <w:rPr>
                <w:sz w:val="24"/>
              </w:rPr>
            </w:pPr>
          </w:p>
          <w:p w14:paraId="2AAFF2D8" w14:textId="77777777" w:rsidR="00A366FA" w:rsidRDefault="00A366FA" w:rsidP="00007572">
            <w:pPr>
              <w:rPr>
                <w:sz w:val="24"/>
              </w:rPr>
            </w:pPr>
          </w:p>
          <w:p w14:paraId="3B041F29" w14:textId="77777777" w:rsidR="00A366FA" w:rsidRDefault="00A366FA" w:rsidP="00007572">
            <w:pPr>
              <w:rPr>
                <w:sz w:val="24"/>
              </w:rPr>
            </w:pPr>
          </w:p>
          <w:p w14:paraId="282C47CE" w14:textId="77777777" w:rsidR="00A366FA" w:rsidRDefault="00A366FA" w:rsidP="00007572">
            <w:pPr>
              <w:rPr>
                <w:sz w:val="24"/>
              </w:rPr>
            </w:pPr>
          </w:p>
          <w:p w14:paraId="45CB707E" w14:textId="77777777" w:rsidR="00A366FA" w:rsidRDefault="00A366FA" w:rsidP="00007572">
            <w:pPr>
              <w:rPr>
                <w:sz w:val="24"/>
              </w:rPr>
            </w:pPr>
          </w:p>
          <w:p w14:paraId="28A776A1" w14:textId="77777777" w:rsidR="00A366FA" w:rsidRDefault="00A366FA" w:rsidP="00007572">
            <w:pPr>
              <w:rPr>
                <w:sz w:val="24"/>
              </w:rPr>
            </w:pPr>
          </w:p>
          <w:p w14:paraId="3B7EC4B2" w14:textId="77777777" w:rsidR="00A366FA" w:rsidRDefault="00A366FA" w:rsidP="00007572">
            <w:pPr>
              <w:rPr>
                <w:sz w:val="24"/>
              </w:rPr>
            </w:pPr>
          </w:p>
          <w:p w14:paraId="094CC213" w14:textId="77777777" w:rsidR="00A366FA" w:rsidRDefault="00A366FA" w:rsidP="00007572">
            <w:pPr>
              <w:rPr>
                <w:sz w:val="24"/>
              </w:rPr>
            </w:pPr>
          </w:p>
          <w:p w14:paraId="60BE0B79" w14:textId="77777777" w:rsidR="00A366FA" w:rsidRDefault="00A366FA" w:rsidP="00007572">
            <w:pPr>
              <w:rPr>
                <w:sz w:val="24"/>
              </w:rPr>
            </w:pPr>
          </w:p>
          <w:p w14:paraId="75CB001D" w14:textId="77777777" w:rsidR="00A366FA" w:rsidRDefault="00A366FA" w:rsidP="00007572">
            <w:pPr>
              <w:rPr>
                <w:sz w:val="24"/>
              </w:rPr>
            </w:pPr>
          </w:p>
          <w:p w14:paraId="07D04C9A" w14:textId="77777777" w:rsidR="00A366FA" w:rsidRDefault="00A366FA" w:rsidP="00007572">
            <w:pPr>
              <w:rPr>
                <w:sz w:val="24"/>
              </w:rPr>
            </w:pPr>
          </w:p>
          <w:p w14:paraId="5D17715B" w14:textId="77777777" w:rsidR="00A366FA" w:rsidRDefault="00A366FA" w:rsidP="00007572">
            <w:pPr>
              <w:rPr>
                <w:sz w:val="24"/>
              </w:rPr>
            </w:pPr>
          </w:p>
          <w:p w14:paraId="67649FD9" w14:textId="77777777" w:rsidR="00A366FA" w:rsidRDefault="00A366FA" w:rsidP="00007572">
            <w:pPr>
              <w:rPr>
                <w:sz w:val="24"/>
              </w:rPr>
            </w:pPr>
          </w:p>
          <w:p w14:paraId="1A554856" w14:textId="77777777" w:rsidR="00A366FA" w:rsidRDefault="00A366FA" w:rsidP="00007572">
            <w:pPr>
              <w:rPr>
                <w:sz w:val="24"/>
              </w:rPr>
            </w:pPr>
          </w:p>
          <w:p w14:paraId="54C4D26C" w14:textId="77777777" w:rsidR="00A366FA" w:rsidRDefault="00A366FA" w:rsidP="00007572">
            <w:pPr>
              <w:rPr>
                <w:sz w:val="24"/>
              </w:rPr>
            </w:pPr>
          </w:p>
          <w:p w14:paraId="1DC96881" w14:textId="77777777" w:rsidR="00A366FA" w:rsidRDefault="00A366FA" w:rsidP="00007572">
            <w:pPr>
              <w:rPr>
                <w:sz w:val="24"/>
              </w:rPr>
            </w:pPr>
          </w:p>
          <w:p w14:paraId="52BAEC96" w14:textId="77777777" w:rsidR="00A366FA" w:rsidRDefault="00A366FA" w:rsidP="00007572">
            <w:pPr>
              <w:rPr>
                <w:sz w:val="24"/>
              </w:rPr>
            </w:pPr>
          </w:p>
          <w:p w14:paraId="68131A85" w14:textId="77777777" w:rsidR="00A366FA" w:rsidRDefault="00A366FA" w:rsidP="00007572">
            <w:pPr>
              <w:rPr>
                <w:sz w:val="24"/>
              </w:rPr>
            </w:pPr>
          </w:p>
          <w:p w14:paraId="565C9134" w14:textId="77777777" w:rsidR="005D4F36" w:rsidRDefault="005D4F36" w:rsidP="00007572">
            <w:pPr>
              <w:rPr>
                <w:sz w:val="24"/>
              </w:rPr>
            </w:pPr>
          </w:p>
          <w:p w14:paraId="0883C20D" w14:textId="77777777" w:rsidR="005D4F36" w:rsidRDefault="005D4F36" w:rsidP="00007572">
            <w:pPr>
              <w:rPr>
                <w:sz w:val="24"/>
              </w:rPr>
            </w:pPr>
          </w:p>
          <w:p w14:paraId="3FED4CF6" w14:textId="77777777" w:rsidR="00A366FA" w:rsidRPr="0098175F" w:rsidRDefault="00A366FA" w:rsidP="00007572">
            <w:pPr>
              <w:rPr>
                <w:sz w:val="24"/>
              </w:rPr>
            </w:pPr>
          </w:p>
        </w:tc>
      </w:tr>
    </w:tbl>
    <w:p w14:paraId="3DC58894" w14:textId="5B323294" w:rsidR="00760BD2" w:rsidRPr="005D4F36" w:rsidRDefault="00760BD2" w:rsidP="00A366FA">
      <w:pPr>
        <w:rPr>
          <w:rFonts w:ascii="ＭＳ ゴシック" w:eastAsia="ＭＳ ゴシック" w:hAnsi="ＭＳ ゴシック"/>
          <w:sz w:val="20"/>
          <w:szCs w:val="20"/>
        </w:rPr>
      </w:pPr>
    </w:p>
    <w:p w14:paraId="483E4E26" w14:textId="32176719" w:rsidR="00A366FA" w:rsidRDefault="00A366FA" w:rsidP="00C967E8">
      <w:pPr>
        <w:jc w:val="center"/>
        <w:rPr>
          <w:rFonts w:ascii="ＭＳ ゴシック" w:eastAsia="ＭＳ ゴシック" w:hAnsi="ＭＳ ゴシック"/>
          <w:sz w:val="26"/>
          <w:szCs w:val="26"/>
          <w:lang w:eastAsia="zh-CN"/>
        </w:rPr>
      </w:pPr>
      <w:r w:rsidRPr="0098175F">
        <w:rPr>
          <w:rFonts w:ascii="ＭＳ ゴシック" w:eastAsia="ＭＳ ゴシック" w:hAnsi="ＭＳ ゴシック" w:hint="eastAsia"/>
          <w:sz w:val="26"/>
          <w:szCs w:val="26"/>
          <w:lang w:eastAsia="zh-CN"/>
        </w:rPr>
        <w:lastRenderedPageBreak/>
        <w:t>学　習　計　画　書</w:t>
      </w:r>
      <w:r w:rsidR="009B0674" w:rsidRPr="00AC7C2F">
        <w:rPr>
          <w:rFonts w:ascii="ＭＳ ゴシック" w:eastAsia="ＭＳ ゴシック" w:hAnsi="ＭＳ ゴシック" w:hint="eastAsia"/>
          <w:sz w:val="26"/>
          <w:szCs w:val="26"/>
          <w:lang w:eastAsia="zh-CN"/>
        </w:rPr>
        <w:t>（3</w:t>
      </w:r>
      <w:r w:rsidR="009B0674" w:rsidRPr="00AC7C2F">
        <w:rPr>
          <w:rFonts w:ascii="ＭＳ ゴシック" w:eastAsia="ＭＳ ゴシック" w:hAnsi="ＭＳ ゴシック"/>
          <w:sz w:val="26"/>
          <w:szCs w:val="26"/>
          <w:lang w:eastAsia="zh-CN"/>
        </w:rPr>
        <w:t>/3</w:t>
      </w:r>
      <w:r w:rsidR="009B0674" w:rsidRPr="00AC7C2F">
        <w:rPr>
          <w:rFonts w:ascii="ＭＳ ゴシック" w:eastAsia="ＭＳ ゴシック" w:hAnsi="ＭＳ ゴシック" w:hint="eastAsia"/>
          <w:sz w:val="26"/>
          <w:szCs w:val="26"/>
          <w:lang w:eastAsia="zh-CN"/>
        </w:rPr>
        <w:t>）</w:t>
      </w:r>
    </w:p>
    <w:p w14:paraId="46DB0A71" w14:textId="780F77CD" w:rsidR="00052A35" w:rsidRPr="00052A35" w:rsidRDefault="00052A35" w:rsidP="00052A35">
      <w:pPr>
        <w:wordWrap w:val="0"/>
        <w:jc w:val="right"/>
        <w:rPr>
          <w:rFonts w:ascii="ＭＳ ゴシック" w:eastAsia="ＭＳ ゴシック" w:hAnsi="ＭＳ ゴシック"/>
          <w:sz w:val="20"/>
          <w:szCs w:val="20"/>
          <w:u w:val="single"/>
        </w:rPr>
      </w:pPr>
      <w:r w:rsidRPr="00BE58F3">
        <w:rPr>
          <w:rFonts w:ascii="ＭＳ ゴシック" w:eastAsia="ＭＳ ゴシック" w:hAnsi="ＭＳ ゴシック" w:hint="eastAsia"/>
          <w:sz w:val="20"/>
          <w:szCs w:val="20"/>
          <w:u w:val="single"/>
        </w:rPr>
        <w:t>氏名</w:t>
      </w:r>
      <w:r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  </w:t>
      </w:r>
      <w:r>
        <w:rPr>
          <w:rFonts w:ascii="ＭＳ ゴシック" w:eastAsia="ＭＳ ゴシック" w:hAnsi="ＭＳ ゴシック"/>
          <w:sz w:val="20"/>
          <w:szCs w:val="20"/>
          <w:u w:val="single"/>
        </w:rPr>
        <w:t xml:space="preserve">        </w:t>
      </w:r>
      <w:r w:rsidRPr="00BE58F3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</w:t>
      </w:r>
      <w:r>
        <w:rPr>
          <w:rFonts w:ascii="ＭＳ ゴシック" w:eastAsia="ＭＳ ゴシック" w:hAnsi="ＭＳ ゴシック"/>
          <w:sz w:val="20"/>
          <w:szCs w:val="20"/>
          <w:u w:val="single"/>
        </w:rPr>
        <w:t xml:space="preserve">　 </w:t>
      </w:r>
      <w:r w:rsidRPr="00BE58F3">
        <w:rPr>
          <w:rFonts w:ascii="ＭＳ ゴシック" w:eastAsia="ＭＳ ゴシック" w:hAnsi="ＭＳ ゴシック"/>
          <w:sz w:val="20"/>
          <w:szCs w:val="20"/>
          <w:u w:val="single"/>
        </w:rPr>
        <w:t xml:space="preserve">　　　　　　　</w:t>
      </w:r>
    </w:p>
    <w:tbl>
      <w:tblPr>
        <w:tblW w:w="9765" w:type="dxa"/>
        <w:tblInd w:w="-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5"/>
      </w:tblGrid>
      <w:tr w:rsidR="00A366FA" w:rsidRPr="00A366FA" w14:paraId="4C7D7862" w14:textId="77777777" w:rsidTr="00760BD2">
        <w:trPr>
          <w:trHeight w:val="13178"/>
        </w:trPr>
        <w:tc>
          <w:tcPr>
            <w:tcW w:w="9765" w:type="dxa"/>
          </w:tcPr>
          <w:p w14:paraId="1948E398" w14:textId="6C7A10DE" w:rsidR="00A366FA" w:rsidRDefault="00A366FA" w:rsidP="00007572">
            <w:pPr>
              <w:rPr>
                <w:sz w:val="24"/>
              </w:rPr>
            </w:pPr>
          </w:p>
          <w:p w14:paraId="1C500541" w14:textId="77777777" w:rsidR="00A366FA" w:rsidRDefault="00A366FA" w:rsidP="00007572">
            <w:pPr>
              <w:rPr>
                <w:sz w:val="24"/>
              </w:rPr>
            </w:pPr>
          </w:p>
          <w:p w14:paraId="44E64995" w14:textId="77777777" w:rsidR="00A366FA" w:rsidRDefault="00A366FA" w:rsidP="00007572">
            <w:pPr>
              <w:rPr>
                <w:sz w:val="24"/>
              </w:rPr>
            </w:pPr>
          </w:p>
          <w:p w14:paraId="51A1B118" w14:textId="77777777" w:rsidR="00A366FA" w:rsidRDefault="00A366FA" w:rsidP="00007572">
            <w:pPr>
              <w:rPr>
                <w:sz w:val="24"/>
              </w:rPr>
            </w:pPr>
          </w:p>
          <w:p w14:paraId="4313C900" w14:textId="77777777" w:rsidR="00A366FA" w:rsidRDefault="00A366FA" w:rsidP="00007572">
            <w:pPr>
              <w:rPr>
                <w:sz w:val="24"/>
              </w:rPr>
            </w:pPr>
          </w:p>
          <w:p w14:paraId="6912D253" w14:textId="77777777" w:rsidR="00A366FA" w:rsidRDefault="00A366FA" w:rsidP="00007572">
            <w:pPr>
              <w:rPr>
                <w:sz w:val="24"/>
              </w:rPr>
            </w:pPr>
          </w:p>
          <w:p w14:paraId="121BA561" w14:textId="77777777" w:rsidR="00A366FA" w:rsidRDefault="00A366FA" w:rsidP="00007572">
            <w:pPr>
              <w:rPr>
                <w:sz w:val="24"/>
              </w:rPr>
            </w:pPr>
          </w:p>
          <w:p w14:paraId="49A42AF1" w14:textId="77777777" w:rsidR="00A366FA" w:rsidRDefault="00A366FA" w:rsidP="00007572">
            <w:pPr>
              <w:rPr>
                <w:sz w:val="24"/>
              </w:rPr>
            </w:pPr>
          </w:p>
          <w:p w14:paraId="3A103BF0" w14:textId="77777777" w:rsidR="00A366FA" w:rsidRDefault="00A366FA" w:rsidP="00007572">
            <w:pPr>
              <w:rPr>
                <w:sz w:val="24"/>
              </w:rPr>
            </w:pPr>
          </w:p>
          <w:p w14:paraId="1BD83E9B" w14:textId="77777777" w:rsidR="00A366FA" w:rsidRDefault="00A366FA" w:rsidP="00007572">
            <w:pPr>
              <w:rPr>
                <w:sz w:val="24"/>
              </w:rPr>
            </w:pPr>
          </w:p>
          <w:p w14:paraId="51E680AC" w14:textId="77777777" w:rsidR="00A366FA" w:rsidRDefault="00A366FA" w:rsidP="00007572">
            <w:pPr>
              <w:rPr>
                <w:sz w:val="24"/>
              </w:rPr>
            </w:pPr>
          </w:p>
          <w:p w14:paraId="12E32173" w14:textId="77777777" w:rsidR="00A366FA" w:rsidRDefault="00A366FA" w:rsidP="00007572">
            <w:pPr>
              <w:rPr>
                <w:sz w:val="24"/>
              </w:rPr>
            </w:pPr>
          </w:p>
          <w:p w14:paraId="2E86FFE3" w14:textId="77777777" w:rsidR="00A366FA" w:rsidRDefault="00A366FA" w:rsidP="00007572">
            <w:pPr>
              <w:rPr>
                <w:sz w:val="24"/>
              </w:rPr>
            </w:pPr>
          </w:p>
          <w:p w14:paraId="0C136968" w14:textId="77777777" w:rsidR="00A366FA" w:rsidRDefault="00A366FA" w:rsidP="00007572">
            <w:pPr>
              <w:rPr>
                <w:sz w:val="24"/>
              </w:rPr>
            </w:pPr>
          </w:p>
          <w:p w14:paraId="5FBF6843" w14:textId="77777777" w:rsidR="00A366FA" w:rsidRDefault="00A366FA" w:rsidP="00007572">
            <w:pPr>
              <w:rPr>
                <w:sz w:val="24"/>
              </w:rPr>
            </w:pPr>
          </w:p>
          <w:p w14:paraId="4D0FB5FE" w14:textId="77777777" w:rsidR="00A366FA" w:rsidRDefault="00A366FA" w:rsidP="00007572">
            <w:pPr>
              <w:rPr>
                <w:sz w:val="24"/>
              </w:rPr>
            </w:pPr>
          </w:p>
          <w:p w14:paraId="6EC5C170" w14:textId="77777777" w:rsidR="00A366FA" w:rsidRDefault="00A366FA" w:rsidP="00007572">
            <w:pPr>
              <w:rPr>
                <w:sz w:val="24"/>
              </w:rPr>
            </w:pPr>
          </w:p>
          <w:p w14:paraId="339AE2AB" w14:textId="77777777" w:rsidR="00A366FA" w:rsidRDefault="00A366FA" w:rsidP="00007572">
            <w:pPr>
              <w:rPr>
                <w:sz w:val="24"/>
              </w:rPr>
            </w:pPr>
          </w:p>
          <w:p w14:paraId="57F6930F" w14:textId="77777777" w:rsidR="00A366FA" w:rsidRDefault="00A366FA" w:rsidP="00007572">
            <w:pPr>
              <w:rPr>
                <w:sz w:val="24"/>
              </w:rPr>
            </w:pPr>
          </w:p>
          <w:p w14:paraId="29749798" w14:textId="77777777" w:rsidR="00A366FA" w:rsidRDefault="00A366FA" w:rsidP="00007572">
            <w:pPr>
              <w:rPr>
                <w:sz w:val="24"/>
              </w:rPr>
            </w:pPr>
          </w:p>
          <w:p w14:paraId="78E86055" w14:textId="77777777" w:rsidR="00A366FA" w:rsidRDefault="00A366FA" w:rsidP="00007572">
            <w:pPr>
              <w:rPr>
                <w:sz w:val="24"/>
              </w:rPr>
            </w:pPr>
          </w:p>
          <w:p w14:paraId="05C48CFA" w14:textId="77777777" w:rsidR="00A366FA" w:rsidRDefault="00A366FA" w:rsidP="00007572">
            <w:pPr>
              <w:rPr>
                <w:sz w:val="24"/>
              </w:rPr>
            </w:pPr>
          </w:p>
          <w:p w14:paraId="6060FC1B" w14:textId="77777777" w:rsidR="00A366FA" w:rsidRDefault="00A366FA" w:rsidP="00007572">
            <w:pPr>
              <w:rPr>
                <w:sz w:val="24"/>
              </w:rPr>
            </w:pPr>
          </w:p>
          <w:p w14:paraId="03B474E0" w14:textId="77777777" w:rsidR="00A366FA" w:rsidRDefault="00A366FA" w:rsidP="00007572">
            <w:pPr>
              <w:rPr>
                <w:sz w:val="24"/>
              </w:rPr>
            </w:pPr>
          </w:p>
          <w:p w14:paraId="3CF4596B" w14:textId="77777777" w:rsidR="00A366FA" w:rsidRDefault="00A366FA" w:rsidP="00007572">
            <w:pPr>
              <w:rPr>
                <w:sz w:val="24"/>
              </w:rPr>
            </w:pPr>
          </w:p>
          <w:p w14:paraId="05171F83" w14:textId="77777777" w:rsidR="00A366FA" w:rsidRDefault="00A366FA" w:rsidP="00007572">
            <w:pPr>
              <w:rPr>
                <w:sz w:val="24"/>
              </w:rPr>
            </w:pPr>
          </w:p>
          <w:p w14:paraId="63209C8F" w14:textId="77777777" w:rsidR="00A366FA" w:rsidRDefault="00A366FA" w:rsidP="00007572">
            <w:pPr>
              <w:rPr>
                <w:sz w:val="24"/>
              </w:rPr>
            </w:pPr>
          </w:p>
          <w:p w14:paraId="75230E16" w14:textId="77777777" w:rsidR="00A366FA" w:rsidRDefault="00A366FA" w:rsidP="00007572">
            <w:pPr>
              <w:rPr>
                <w:sz w:val="24"/>
              </w:rPr>
            </w:pPr>
          </w:p>
          <w:p w14:paraId="5CE050A9" w14:textId="77777777" w:rsidR="00A366FA" w:rsidRDefault="00A366FA" w:rsidP="00007572">
            <w:pPr>
              <w:rPr>
                <w:sz w:val="24"/>
              </w:rPr>
            </w:pPr>
          </w:p>
          <w:p w14:paraId="2483482D" w14:textId="77777777" w:rsidR="00A366FA" w:rsidRDefault="00A366FA" w:rsidP="00007572">
            <w:pPr>
              <w:rPr>
                <w:sz w:val="24"/>
              </w:rPr>
            </w:pPr>
          </w:p>
          <w:p w14:paraId="5B74A596" w14:textId="77777777" w:rsidR="00A366FA" w:rsidRDefault="00A366FA" w:rsidP="00007572">
            <w:pPr>
              <w:rPr>
                <w:sz w:val="24"/>
              </w:rPr>
            </w:pPr>
          </w:p>
          <w:p w14:paraId="25015106" w14:textId="77777777" w:rsidR="00A366FA" w:rsidRDefault="00A366FA" w:rsidP="00007572">
            <w:pPr>
              <w:rPr>
                <w:sz w:val="24"/>
              </w:rPr>
            </w:pPr>
          </w:p>
          <w:p w14:paraId="3E8E0B60" w14:textId="51501C62" w:rsidR="00A366FA" w:rsidRDefault="00A366FA" w:rsidP="00007572">
            <w:pPr>
              <w:rPr>
                <w:sz w:val="24"/>
              </w:rPr>
            </w:pPr>
          </w:p>
          <w:p w14:paraId="095DBFB6" w14:textId="6C905001" w:rsidR="003C1562" w:rsidRDefault="003C1562" w:rsidP="00007572">
            <w:pPr>
              <w:rPr>
                <w:sz w:val="24"/>
              </w:rPr>
            </w:pPr>
          </w:p>
          <w:p w14:paraId="775A1A9D" w14:textId="77777777" w:rsidR="003C1562" w:rsidRDefault="003C1562" w:rsidP="00007572">
            <w:pPr>
              <w:rPr>
                <w:sz w:val="24"/>
              </w:rPr>
            </w:pPr>
          </w:p>
          <w:p w14:paraId="6A57448E" w14:textId="77777777" w:rsidR="00A366FA" w:rsidRDefault="00A366FA" w:rsidP="00007572">
            <w:pPr>
              <w:rPr>
                <w:sz w:val="24"/>
              </w:rPr>
            </w:pPr>
          </w:p>
          <w:p w14:paraId="30EDDDE5" w14:textId="77777777" w:rsidR="00A366FA" w:rsidRDefault="00A366FA" w:rsidP="00007572">
            <w:pPr>
              <w:rPr>
                <w:sz w:val="24"/>
              </w:rPr>
            </w:pPr>
          </w:p>
          <w:p w14:paraId="306659A8" w14:textId="77777777" w:rsidR="00A366FA" w:rsidRDefault="00A366FA" w:rsidP="00007572">
            <w:pPr>
              <w:rPr>
                <w:sz w:val="24"/>
              </w:rPr>
            </w:pPr>
          </w:p>
          <w:p w14:paraId="618A5619" w14:textId="77777777" w:rsidR="00A366FA" w:rsidRDefault="00A366FA" w:rsidP="00007572">
            <w:pPr>
              <w:rPr>
                <w:sz w:val="24"/>
              </w:rPr>
            </w:pPr>
          </w:p>
          <w:p w14:paraId="1315F5A5" w14:textId="77777777" w:rsidR="00A366FA" w:rsidRPr="0098175F" w:rsidRDefault="00A366FA" w:rsidP="00007572">
            <w:pPr>
              <w:rPr>
                <w:sz w:val="24"/>
              </w:rPr>
            </w:pPr>
          </w:p>
        </w:tc>
      </w:tr>
    </w:tbl>
    <w:p w14:paraId="0FEA2DF5" w14:textId="77777777" w:rsidR="000F7CE0" w:rsidRDefault="000F7CE0" w:rsidP="00086043">
      <w:pPr>
        <w:wordWrap w:val="0"/>
        <w:jc w:val="right"/>
        <w:rPr>
          <w:rFonts w:ascii="ＭＳ ゴシック" w:eastAsia="ＭＳ ゴシック" w:hAnsi="ＭＳ ゴシック"/>
          <w:sz w:val="20"/>
          <w:szCs w:val="20"/>
          <w:u w:val="single"/>
        </w:rPr>
      </w:pPr>
    </w:p>
    <w:p w14:paraId="0C2FB892" w14:textId="77777777" w:rsidR="000F7CE0" w:rsidRDefault="000F7CE0" w:rsidP="000F7CE0">
      <w:pPr>
        <w:jc w:val="right"/>
        <w:rPr>
          <w:rFonts w:ascii="ＭＳ ゴシック" w:eastAsia="ＭＳ ゴシック" w:hAnsi="ＭＳ ゴシック"/>
          <w:sz w:val="20"/>
          <w:szCs w:val="20"/>
          <w:u w:val="single"/>
        </w:rPr>
      </w:pPr>
    </w:p>
    <w:p w14:paraId="04B277BB" w14:textId="7D325B6C" w:rsidR="00AC24D8" w:rsidRDefault="00086043" w:rsidP="00086043">
      <w:pPr>
        <w:wordWrap w:val="0"/>
        <w:jc w:val="right"/>
        <w:rPr>
          <w:rFonts w:ascii="ＭＳ ゴシック" w:eastAsia="ＭＳ ゴシック" w:hAnsi="ＭＳ ゴシック"/>
          <w:sz w:val="20"/>
          <w:szCs w:val="20"/>
          <w:u w:val="single"/>
        </w:rPr>
      </w:pPr>
      <w:r w:rsidRPr="00BE58F3">
        <w:rPr>
          <w:rFonts w:ascii="ＭＳ ゴシック" w:eastAsia="ＭＳ ゴシック" w:hAnsi="ＭＳ ゴシック" w:hint="eastAsia"/>
          <w:sz w:val="20"/>
          <w:szCs w:val="20"/>
          <w:u w:val="single"/>
        </w:rPr>
        <w:t>氏名</w:t>
      </w:r>
      <w:r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  </w:t>
      </w:r>
      <w:r>
        <w:rPr>
          <w:rFonts w:ascii="ＭＳ ゴシック" w:eastAsia="ＭＳ ゴシック" w:hAnsi="ＭＳ ゴシック"/>
          <w:sz w:val="20"/>
          <w:szCs w:val="20"/>
          <w:u w:val="single"/>
        </w:rPr>
        <w:t xml:space="preserve">        </w:t>
      </w:r>
      <w:r w:rsidRPr="00BE58F3">
        <w:rPr>
          <w:rFonts w:ascii="ＭＳ ゴシック" w:eastAsia="ＭＳ ゴシック" w:hAnsi="ＭＳ ゴシック" w:hint="eastAsia"/>
          <w:sz w:val="20"/>
          <w:szCs w:val="20"/>
          <w:u w:val="single"/>
        </w:rPr>
        <w:t xml:space="preserve">　</w:t>
      </w:r>
      <w:r>
        <w:rPr>
          <w:rFonts w:ascii="ＭＳ ゴシック" w:eastAsia="ＭＳ ゴシック" w:hAnsi="ＭＳ ゴシック"/>
          <w:sz w:val="20"/>
          <w:szCs w:val="20"/>
          <w:u w:val="single"/>
        </w:rPr>
        <w:t xml:space="preserve">　 </w:t>
      </w:r>
      <w:r w:rsidRPr="00BE58F3">
        <w:rPr>
          <w:rFonts w:ascii="ＭＳ ゴシック" w:eastAsia="ＭＳ ゴシック" w:hAnsi="ＭＳ ゴシック"/>
          <w:sz w:val="20"/>
          <w:szCs w:val="20"/>
          <w:u w:val="single"/>
        </w:rPr>
        <w:t xml:space="preserve">　　　　　　　</w:t>
      </w:r>
    </w:p>
    <w:p w14:paraId="764BA3ED" w14:textId="77777777" w:rsidR="000F7CE0" w:rsidRPr="00086043" w:rsidRDefault="000F7CE0" w:rsidP="000F7CE0">
      <w:pPr>
        <w:jc w:val="right"/>
        <w:rPr>
          <w:rFonts w:ascii="ＭＳ ゴシック" w:eastAsia="ＭＳ ゴシック" w:hAnsi="ＭＳ ゴシック"/>
          <w:sz w:val="20"/>
          <w:szCs w:val="20"/>
          <w:u w:val="single"/>
        </w:rPr>
      </w:pPr>
    </w:p>
    <w:p w14:paraId="6F01641B" w14:textId="707730D9" w:rsidR="00FC5F3C" w:rsidRDefault="00071F2F" w:rsidP="00F36637">
      <w:r>
        <w:rPr>
          <w:rFonts w:hint="eastAsia"/>
        </w:rPr>
        <w:t>②</w:t>
      </w:r>
      <w:r w:rsidR="00F26737">
        <w:rPr>
          <w:rFonts w:hint="eastAsia"/>
        </w:rPr>
        <w:t>あなたの問題関心及び学習意欲を判断するため、下記の</w:t>
      </w:r>
      <w:r w:rsidR="00F26737">
        <w:rPr>
          <w:rFonts w:hint="eastAsia"/>
        </w:rPr>
        <w:t>URL</w:t>
      </w:r>
      <w:r w:rsidR="00F26737">
        <w:rPr>
          <w:rFonts w:hint="eastAsia"/>
        </w:rPr>
        <w:t>にある</w:t>
      </w:r>
      <w:r w:rsidR="00090D88">
        <w:rPr>
          <w:rFonts w:hint="eastAsia"/>
        </w:rPr>
        <w:t>20</w:t>
      </w:r>
      <w:r w:rsidR="00A922CB">
        <w:t>2</w:t>
      </w:r>
      <w:ins w:id="0" w:author="土田　真紀子" w:date="2025-08-22T10:25:00Z" w16du:dateUtc="2025-08-22T01:25:00Z">
        <w:r w:rsidR="00DE4491">
          <w:rPr>
            <w:rFonts w:hint="eastAsia"/>
          </w:rPr>
          <w:t>5</w:t>
        </w:r>
      </w:ins>
      <w:del w:id="1" w:author="土田　真紀子" w:date="2025-08-22T10:25:00Z" w16du:dateUtc="2025-08-22T01:25:00Z">
        <w:r w:rsidR="00AE7C29" w:rsidDel="00DE4491">
          <w:rPr>
            <w:rFonts w:hint="eastAsia"/>
          </w:rPr>
          <w:delText>4</w:delText>
        </w:r>
      </w:del>
      <w:r w:rsidR="0098175F">
        <w:rPr>
          <w:rFonts w:hint="eastAsia"/>
        </w:rPr>
        <w:t>年度の授業シラバスを検討して、履修してみたい授業を</w:t>
      </w:r>
      <w:r w:rsidR="007225D4">
        <w:rPr>
          <w:rFonts w:hint="eastAsia"/>
        </w:rPr>
        <w:t>下記リストから</w:t>
      </w:r>
      <w:r w:rsidR="0098175F">
        <w:rPr>
          <w:rFonts w:hint="eastAsia"/>
        </w:rPr>
        <w:t>三つ選び、その</w:t>
      </w:r>
      <w:r w:rsidR="007225D4">
        <w:rPr>
          <w:rFonts w:hint="eastAsia"/>
        </w:rPr>
        <w:t>番号と理由を</w:t>
      </w:r>
      <w:r w:rsidR="00897764">
        <w:rPr>
          <w:rFonts w:hint="eastAsia"/>
        </w:rPr>
        <w:t>記入</w:t>
      </w:r>
      <w:r w:rsidR="00897764">
        <w:t>すること</w:t>
      </w:r>
      <w:r w:rsidR="007225D4">
        <w:rPr>
          <w:rFonts w:hint="eastAsia"/>
        </w:rPr>
        <w:t>。</w:t>
      </w:r>
    </w:p>
    <w:p w14:paraId="236A4F87" w14:textId="04AB5D5E" w:rsidR="0098175F" w:rsidRDefault="00551763" w:rsidP="00F36637">
      <w:r>
        <w:rPr>
          <w:rFonts w:hint="eastAsia"/>
        </w:rPr>
        <w:t>（参考：</w:t>
      </w:r>
      <w:r w:rsidR="00384814" w:rsidRPr="00384814">
        <w:t>http</w:t>
      </w:r>
      <w:r w:rsidR="00842348">
        <w:rPr>
          <w:rFonts w:hint="eastAsia"/>
        </w:rPr>
        <w:t>s</w:t>
      </w:r>
      <w:r w:rsidR="00384814" w:rsidRPr="00384814">
        <w:t>://www.iii.u-tokyo.ac.jp/admissions/undergrad-summary</w:t>
      </w:r>
      <w:r>
        <w:rPr>
          <w:rFonts w:hint="eastAsia"/>
        </w:rPr>
        <w:t>）</w:t>
      </w:r>
    </w:p>
    <w:p w14:paraId="4079C14A" w14:textId="1F9FFCE5" w:rsidR="00F26737" w:rsidRDefault="00F26737" w:rsidP="00F36637">
      <w:r>
        <w:rPr>
          <w:rFonts w:hint="eastAsia"/>
        </w:rPr>
        <w:t>注：</w:t>
      </w:r>
      <w:r w:rsidR="00090D88">
        <w:rPr>
          <w:rFonts w:hint="eastAsia"/>
        </w:rPr>
        <w:t>202</w:t>
      </w:r>
      <w:r w:rsidR="00F251EF">
        <w:rPr>
          <w:rFonts w:hint="eastAsia"/>
        </w:rPr>
        <w:t>6</w:t>
      </w:r>
      <w:r>
        <w:rPr>
          <w:rFonts w:hint="eastAsia"/>
        </w:rPr>
        <w:t>年度の科目及び担当教員は変わる可能性がある。</w:t>
      </w:r>
    </w:p>
    <w:tbl>
      <w:tblPr>
        <w:tblW w:w="9765" w:type="dxa"/>
        <w:tblInd w:w="-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55"/>
        <w:gridCol w:w="8610"/>
      </w:tblGrid>
      <w:tr w:rsidR="00E40CCB" w:rsidRPr="006D6D1A" w14:paraId="281FED68" w14:textId="77777777" w:rsidTr="00E40CCB">
        <w:trPr>
          <w:trHeight w:val="2665"/>
        </w:trPr>
        <w:tc>
          <w:tcPr>
            <w:tcW w:w="9765" w:type="dxa"/>
            <w:gridSpan w:val="2"/>
          </w:tcPr>
          <w:p w14:paraId="19F90628" w14:textId="57B5A379" w:rsidR="00E40CCB" w:rsidRPr="0095124E" w:rsidRDefault="00E40CCB" w:rsidP="0098175F">
            <w:pPr>
              <w:rPr>
                <w:sz w:val="18"/>
                <w:szCs w:val="18"/>
              </w:rPr>
            </w:pPr>
            <w:r w:rsidRPr="0095124E">
              <w:rPr>
                <w:sz w:val="18"/>
                <w:szCs w:val="18"/>
              </w:rPr>
              <w:t>202</w:t>
            </w:r>
            <w:r w:rsidR="00F251EF">
              <w:rPr>
                <w:rFonts w:hint="eastAsia"/>
                <w:sz w:val="18"/>
                <w:szCs w:val="18"/>
              </w:rPr>
              <w:t>5</w:t>
            </w:r>
            <w:r w:rsidRPr="0095124E">
              <w:rPr>
                <w:rFonts w:hint="eastAsia"/>
                <w:sz w:val="18"/>
                <w:szCs w:val="18"/>
              </w:rPr>
              <w:t>年度の授業リスト</w:t>
            </w:r>
          </w:p>
          <w:tbl>
            <w:tblPr>
              <w:tblpPr w:leftFromText="142" w:rightFromText="142" w:vertAnchor="page" w:horzAnchor="margin" w:tblpXSpec="center" w:tblpY="526"/>
              <w:tblOverlap w:val="never"/>
              <w:tblW w:w="0" w:type="auto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4324"/>
              <w:gridCol w:w="4607"/>
            </w:tblGrid>
            <w:tr w:rsidR="003D0520" w:rsidRPr="008F643E" w14:paraId="192263BD" w14:textId="77777777" w:rsidTr="003D0520">
              <w:trPr>
                <w:trHeight w:val="240"/>
              </w:trPr>
              <w:tc>
                <w:tcPr>
                  <w:tcW w:w="4324" w:type="dxa"/>
                </w:tcPr>
                <w:p w14:paraId="016DF0F2" w14:textId="6E4D4154" w:rsidR="003D0520" w:rsidRPr="008F643E" w:rsidRDefault="003D0520" w:rsidP="003D0520">
                  <w:pPr>
                    <w:tabs>
                      <w:tab w:val="left" w:pos="3786"/>
                    </w:tabs>
                    <w:spacing w:line="240" w:lineRule="exact"/>
                    <w:rPr>
                      <w:rFonts w:asciiTheme="minorEastAsia" w:eastAsiaTheme="minorEastAsia" w:hAnsiTheme="minorEastAsia" w:cstheme="majorHAnsi"/>
                      <w:color w:val="FF0000"/>
                      <w:kern w:val="0"/>
                      <w:sz w:val="18"/>
                      <w:szCs w:val="18"/>
                      <w:highlight w:val="yellow"/>
                    </w:rPr>
                  </w:pPr>
                  <w:r w:rsidRPr="008F643E"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>①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 xml:space="preserve"> 特別講義</w:t>
                  </w:r>
                  <w:r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>Ⅴ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 xml:space="preserve"> [上條 他]</w:t>
                  </w:r>
                </w:p>
              </w:tc>
              <w:tc>
                <w:tcPr>
                  <w:tcW w:w="4607" w:type="dxa"/>
                </w:tcPr>
                <w:p w14:paraId="71C1212B" w14:textId="4B194108" w:rsidR="003D0520" w:rsidRPr="008F643E" w:rsidRDefault="003D0520" w:rsidP="003D0520">
                  <w:pPr>
                    <w:tabs>
                      <w:tab w:val="left" w:pos="3786"/>
                    </w:tabs>
                    <w:spacing w:line="240" w:lineRule="exact"/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>⑨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 xml:space="preserve"> 情報産業論講義</w:t>
                  </w:r>
                  <w:r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>Ⅱ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 xml:space="preserve"> [</w:t>
                  </w:r>
                  <w:r w:rsidRPr="00AC7101"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>大高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]</w:t>
                  </w:r>
                </w:p>
              </w:tc>
            </w:tr>
            <w:tr w:rsidR="003D0520" w:rsidRPr="008F643E" w14:paraId="001A5F7B" w14:textId="77777777" w:rsidTr="003D0520">
              <w:trPr>
                <w:trHeight w:val="240"/>
              </w:trPr>
              <w:tc>
                <w:tcPr>
                  <w:tcW w:w="4324" w:type="dxa"/>
                </w:tcPr>
                <w:p w14:paraId="189F5F3A" w14:textId="00E9C213" w:rsidR="003D0520" w:rsidRPr="008F643E" w:rsidRDefault="003D0520" w:rsidP="003D0520">
                  <w:pPr>
                    <w:tabs>
                      <w:tab w:val="left" w:pos="3786"/>
                    </w:tabs>
                    <w:spacing w:line="240" w:lineRule="exact"/>
                    <w:rPr>
                      <w:rFonts w:asciiTheme="minorEastAsia" w:eastAsiaTheme="minorEastAsia" w:hAnsiTheme="minorEastAsia" w:cs="ＭＳ 明朝"/>
                      <w:color w:val="FF0000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 xml:space="preserve">② </w:t>
                  </w:r>
                  <w:r w:rsidRPr="009F7B9A"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>特別講義Ⅵ</w:t>
                  </w:r>
                  <w:r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 xml:space="preserve"> [関谷 酒井]</w:t>
                  </w:r>
                </w:p>
              </w:tc>
              <w:tc>
                <w:tcPr>
                  <w:tcW w:w="4607" w:type="dxa"/>
                </w:tcPr>
                <w:p w14:paraId="3514F57C" w14:textId="2DC6BA30" w:rsidR="003D0520" w:rsidRPr="008F643E" w:rsidRDefault="003D0520" w:rsidP="003D0520">
                  <w:pPr>
                    <w:tabs>
                      <w:tab w:val="left" w:pos="3786"/>
                    </w:tabs>
                    <w:spacing w:line="240" w:lineRule="exact"/>
                    <w:rPr>
                      <w:rFonts w:asciiTheme="minorEastAsia" w:eastAsiaTheme="minorEastAsia" w:hAnsiTheme="minorEastAsia" w:cs="ＭＳ 明朝"/>
                      <w:color w:val="FF000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 xml:space="preserve">⑩ 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情報産業論実験実習</w:t>
                  </w:r>
                  <w:r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>Ⅸ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 xml:space="preserve"> [</w:t>
                  </w:r>
                  <w:r w:rsidRPr="00AC7101"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>藤平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]</w:t>
                  </w:r>
                </w:p>
              </w:tc>
            </w:tr>
            <w:tr w:rsidR="003D0520" w:rsidRPr="008F643E" w14:paraId="52DAFCC4" w14:textId="77777777" w:rsidTr="003D0520">
              <w:trPr>
                <w:trHeight w:val="240"/>
              </w:trPr>
              <w:tc>
                <w:tcPr>
                  <w:tcW w:w="4324" w:type="dxa"/>
                </w:tcPr>
                <w:p w14:paraId="57590514" w14:textId="754C0BF4" w:rsidR="003D0520" w:rsidRPr="008F643E" w:rsidRDefault="003D0520" w:rsidP="003D0520">
                  <w:pPr>
                    <w:tabs>
                      <w:tab w:val="left" w:pos="3786"/>
                    </w:tabs>
                    <w:spacing w:line="240" w:lineRule="exact"/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  <w:highlight w:val="yellow"/>
                    </w:rPr>
                  </w:pPr>
                  <w:r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>③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 xml:space="preserve"> メディア・ジャーナリズム論講義</w:t>
                  </w:r>
                  <w:r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>Ⅰ</w:t>
                  </w:r>
                  <w:r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 xml:space="preserve"> 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[</w:t>
                  </w:r>
                  <w:r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>瀬川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]</w:t>
                  </w:r>
                </w:p>
              </w:tc>
              <w:tc>
                <w:tcPr>
                  <w:tcW w:w="4607" w:type="dxa"/>
                </w:tcPr>
                <w:p w14:paraId="0D24ABAE" w14:textId="6BBA0E53" w:rsidR="003D0520" w:rsidRPr="008F643E" w:rsidRDefault="003D0520" w:rsidP="003D0520">
                  <w:pPr>
                    <w:tabs>
                      <w:tab w:val="left" w:pos="3786"/>
                    </w:tabs>
                    <w:spacing w:line="240" w:lineRule="exact"/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  <w:lang w:eastAsia="zh-CN"/>
                    </w:rPr>
                    <w:t xml:space="preserve">⑪ </w:t>
                  </w:r>
                  <w:r w:rsidRPr="00BE0E58"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  <w:lang w:eastAsia="zh-CN"/>
                    </w:rPr>
                    <w:t>情報社会論講義</w:t>
                  </w:r>
                  <w:r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  <w:lang w:eastAsia="zh-CN"/>
                    </w:rPr>
                    <w:t>Ⅱ</w:t>
                  </w:r>
                  <w:r w:rsidRPr="00BE0E58"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  <w:lang w:eastAsia="zh-CN"/>
                    </w:rPr>
                    <w:t xml:space="preserve"> [関谷]</w:t>
                  </w:r>
                </w:p>
              </w:tc>
            </w:tr>
            <w:tr w:rsidR="003D0520" w:rsidRPr="008F643E" w14:paraId="7FC5B67C" w14:textId="77777777" w:rsidTr="003D0520">
              <w:trPr>
                <w:trHeight w:val="240"/>
              </w:trPr>
              <w:tc>
                <w:tcPr>
                  <w:tcW w:w="4324" w:type="dxa"/>
                </w:tcPr>
                <w:p w14:paraId="361FBAC7" w14:textId="76FDDE90" w:rsidR="003D0520" w:rsidRPr="008F643E" w:rsidRDefault="003D0520" w:rsidP="003D0520">
                  <w:pPr>
                    <w:tabs>
                      <w:tab w:val="left" w:pos="3786"/>
                    </w:tabs>
                    <w:spacing w:line="240" w:lineRule="exact"/>
                    <w:ind w:firstLineChars="6" w:firstLine="11"/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  <w:highlight w:val="yellow"/>
                    </w:rPr>
                  </w:pPr>
                  <w:r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>④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 xml:space="preserve"> メディア・ジャーナリズム論講義</w:t>
                  </w:r>
                  <w:r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>Ⅵ</w:t>
                  </w:r>
                  <w:r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 xml:space="preserve"> 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[福永 他]</w:t>
                  </w:r>
                </w:p>
              </w:tc>
              <w:tc>
                <w:tcPr>
                  <w:tcW w:w="4607" w:type="dxa"/>
                </w:tcPr>
                <w:p w14:paraId="7A4D3A62" w14:textId="3320BF7C" w:rsidR="003D0520" w:rsidRPr="008F643E" w:rsidRDefault="003D0520" w:rsidP="003D0520">
                  <w:pPr>
                    <w:spacing w:line="240" w:lineRule="exact"/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  <w:highlight w:val="yellow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  <w:lang w:eastAsia="zh-CN"/>
                    </w:rPr>
                    <w:t>⑫</w:t>
                  </w:r>
                  <w:r w:rsidRPr="00BE0E58"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  <w:lang w:eastAsia="zh-CN"/>
                    </w:rPr>
                    <w:t xml:space="preserve"> 情報社会論文献講読</w:t>
                  </w:r>
                  <w:r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  <w:lang w:eastAsia="zh-CN"/>
                    </w:rPr>
                    <w:t>Ⅱ</w:t>
                  </w:r>
                  <w:r w:rsidRPr="00BE0E58"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  <w:lang w:eastAsia="zh-CN"/>
                    </w:rPr>
                    <w:t xml:space="preserve"> [小久保]</w:t>
                  </w:r>
                </w:p>
              </w:tc>
            </w:tr>
            <w:tr w:rsidR="003D0520" w:rsidRPr="008F643E" w14:paraId="473C85E0" w14:textId="77777777" w:rsidTr="003D0520">
              <w:trPr>
                <w:trHeight w:val="240"/>
              </w:trPr>
              <w:tc>
                <w:tcPr>
                  <w:tcW w:w="4324" w:type="dxa"/>
                </w:tcPr>
                <w:p w14:paraId="5EF6C109" w14:textId="3ED3A9DA" w:rsidR="003D0520" w:rsidRPr="008F643E" w:rsidRDefault="003D0520" w:rsidP="003D0520">
                  <w:pPr>
                    <w:tabs>
                      <w:tab w:val="left" w:pos="3786"/>
                    </w:tabs>
                    <w:spacing w:line="240" w:lineRule="exact"/>
                    <w:ind w:firstLineChars="6" w:firstLine="11"/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  <w:highlight w:val="yellow"/>
                    </w:rPr>
                  </w:pPr>
                  <w:r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>⑤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 xml:space="preserve"> メディア・ジャーナリズム論講義</w:t>
                  </w:r>
                  <w:r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 xml:space="preserve">Ⅸ 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[</w:t>
                  </w:r>
                  <w:r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>大門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]</w:t>
                  </w:r>
                </w:p>
              </w:tc>
              <w:tc>
                <w:tcPr>
                  <w:tcW w:w="4607" w:type="dxa"/>
                </w:tcPr>
                <w:p w14:paraId="3B585834" w14:textId="462E5123" w:rsidR="003D0520" w:rsidRPr="008F643E" w:rsidRDefault="003D0520" w:rsidP="003D0520">
                  <w:pPr>
                    <w:spacing w:line="240" w:lineRule="exact"/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  <w:highlight w:val="yellow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  <w:lang w:eastAsia="zh-CN"/>
                    </w:rPr>
                    <w:t>⑬</w:t>
                  </w:r>
                  <w:r w:rsidRPr="00BE0E58"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  <w:lang w:eastAsia="zh-CN"/>
                    </w:rPr>
                    <w:t xml:space="preserve"> 情報社会論文献講読Ⅲ [安]</w:t>
                  </w:r>
                </w:p>
              </w:tc>
            </w:tr>
            <w:tr w:rsidR="003D0520" w:rsidRPr="008F643E" w14:paraId="1903D569" w14:textId="77777777" w:rsidTr="003D0520">
              <w:trPr>
                <w:trHeight w:val="240"/>
              </w:trPr>
              <w:tc>
                <w:tcPr>
                  <w:tcW w:w="4324" w:type="dxa"/>
                </w:tcPr>
                <w:p w14:paraId="77E8CB0C" w14:textId="30D25291" w:rsidR="003D0520" w:rsidRPr="008F643E" w:rsidRDefault="003D0520" w:rsidP="003D0520">
                  <w:pPr>
                    <w:spacing w:line="240" w:lineRule="exact"/>
                    <w:ind w:firstLineChars="6" w:firstLine="11"/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  <w:highlight w:val="yellow"/>
                    </w:rPr>
                  </w:pPr>
                  <w:r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>⑥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 xml:space="preserve"> メディア・ジャーナリズム論講義</w:t>
                  </w:r>
                  <w:r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 xml:space="preserve">Ⅹ 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[</w:t>
                  </w:r>
                  <w:r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>大島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]</w:t>
                  </w:r>
                </w:p>
              </w:tc>
              <w:tc>
                <w:tcPr>
                  <w:tcW w:w="4607" w:type="dxa"/>
                </w:tcPr>
                <w:p w14:paraId="38C2820C" w14:textId="5D7E5368" w:rsidR="003D0520" w:rsidRPr="008F643E" w:rsidRDefault="003D0520" w:rsidP="003D0520">
                  <w:pPr>
                    <w:spacing w:line="240" w:lineRule="exact"/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  <w:highlight w:val="yellow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 xml:space="preserve">⑭ </w:t>
                  </w:r>
                  <w:r w:rsidRPr="00BE0E58"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  <w:lang w:eastAsia="zh-CN"/>
                    </w:rPr>
                    <w:t>情報技術論講義Ⅱ</w:t>
                  </w:r>
                  <w:r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  <w:lang w:eastAsia="zh-CN"/>
                    </w:rPr>
                    <w:t xml:space="preserve"> [</w:t>
                  </w:r>
                  <w:r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>酒井</w:t>
                  </w:r>
                  <w:r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  <w:lang w:eastAsia="zh-CN"/>
                    </w:rPr>
                    <w:t>]</w:t>
                  </w:r>
                </w:p>
              </w:tc>
            </w:tr>
            <w:tr w:rsidR="003D0520" w:rsidRPr="008F643E" w14:paraId="2D845766" w14:textId="77777777" w:rsidTr="003D0520">
              <w:trPr>
                <w:trHeight w:val="240"/>
              </w:trPr>
              <w:tc>
                <w:tcPr>
                  <w:tcW w:w="4324" w:type="dxa"/>
                </w:tcPr>
                <w:p w14:paraId="431EE8D2" w14:textId="49AFA99A" w:rsidR="003D0520" w:rsidRPr="008F643E" w:rsidRDefault="003D0520" w:rsidP="003D0520">
                  <w:pPr>
                    <w:spacing w:line="240" w:lineRule="exact"/>
                    <w:ind w:firstLineChars="6" w:firstLine="11"/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  <w:highlight w:val="yellow"/>
                    </w:rPr>
                  </w:pPr>
                  <w:r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>⑦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 xml:space="preserve"> メディア・ジャーナリズム論研究指導</w:t>
                  </w:r>
                  <w:r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>Ⅱ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 xml:space="preserve"> [関谷]</w:t>
                  </w:r>
                </w:p>
              </w:tc>
              <w:tc>
                <w:tcPr>
                  <w:tcW w:w="4607" w:type="dxa"/>
                </w:tcPr>
                <w:p w14:paraId="13D6ABAA" w14:textId="6BA49BEA" w:rsidR="003D0520" w:rsidRPr="008F643E" w:rsidRDefault="003D0520" w:rsidP="003D0520">
                  <w:pPr>
                    <w:tabs>
                      <w:tab w:val="left" w:pos="3786"/>
                    </w:tabs>
                    <w:spacing w:line="240" w:lineRule="exact"/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  <w:highlight w:val="yellow"/>
                    </w:rPr>
                  </w:pPr>
                  <w:r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 xml:space="preserve">⑮ 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情報技術論講義</w:t>
                  </w:r>
                  <w:r w:rsidRPr="008F643E"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>Ⅸ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 xml:space="preserve"> [濱田 他]</w:t>
                  </w:r>
                </w:p>
              </w:tc>
            </w:tr>
            <w:tr w:rsidR="003D0520" w:rsidRPr="008F643E" w14:paraId="263046FC" w14:textId="77777777" w:rsidTr="003D0520">
              <w:trPr>
                <w:trHeight w:val="240"/>
              </w:trPr>
              <w:tc>
                <w:tcPr>
                  <w:tcW w:w="4324" w:type="dxa"/>
                </w:tcPr>
                <w:p w14:paraId="4919B833" w14:textId="2F9D911F" w:rsidR="003D0520" w:rsidRPr="008F643E" w:rsidRDefault="003D0520" w:rsidP="003D0520">
                  <w:pPr>
                    <w:spacing w:line="240" w:lineRule="exact"/>
                    <w:ind w:firstLineChars="6" w:firstLine="11"/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>⑧</w:t>
                  </w:r>
                  <w:r w:rsidRPr="008F643E"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 xml:space="preserve"> 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メディア・ジャーナリズム論実験実習</w:t>
                  </w:r>
                  <w:r>
                    <w:rPr>
                      <w:rFonts w:asciiTheme="minorEastAsia" w:eastAsiaTheme="minorEastAsia" w:hAnsiTheme="minorEastAsia" w:cstheme="majorHAnsi" w:hint="eastAsia"/>
                      <w:color w:val="FF0000"/>
                      <w:sz w:val="18"/>
                      <w:szCs w:val="18"/>
                    </w:rPr>
                    <w:t>Ⅲ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 xml:space="preserve"> [日笠]</w:t>
                  </w:r>
                </w:p>
              </w:tc>
              <w:tc>
                <w:tcPr>
                  <w:tcW w:w="4607" w:type="dxa"/>
                </w:tcPr>
                <w:p w14:paraId="7ABC55B0" w14:textId="746D1CE7" w:rsidR="003D0520" w:rsidRPr="008F643E" w:rsidRDefault="003D0520" w:rsidP="003D0520">
                  <w:pPr>
                    <w:spacing w:line="240" w:lineRule="exact"/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  <w:highlight w:val="yellow"/>
                    </w:rPr>
                  </w:pPr>
                  <w:r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 xml:space="preserve">⑯ 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>情報技術論実験実習</w:t>
                  </w:r>
                  <w:r w:rsidRPr="008F643E">
                    <w:rPr>
                      <w:rFonts w:asciiTheme="minorEastAsia" w:eastAsiaTheme="minorEastAsia" w:hAnsiTheme="minorEastAsia" w:cs="ＭＳ 明朝" w:hint="eastAsia"/>
                      <w:color w:val="FF0000"/>
                      <w:sz w:val="18"/>
                      <w:szCs w:val="18"/>
                    </w:rPr>
                    <w:t>Ⅱ</w:t>
                  </w:r>
                  <w:r w:rsidRPr="008F643E">
                    <w:rPr>
                      <w:rFonts w:asciiTheme="minorEastAsia" w:eastAsiaTheme="minorEastAsia" w:hAnsiTheme="minorEastAsia" w:cstheme="majorHAnsi"/>
                      <w:color w:val="FF0000"/>
                      <w:sz w:val="18"/>
                      <w:szCs w:val="18"/>
                    </w:rPr>
                    <w:t xml:space="preserve"> [苗村]</w:t>
                  </w:r>
                </w:p>
              </w:tc>
            </w:tr>
          </w:tbl>
          <w:p w14:paraId="56BCE812" w14:textId="77777777" w:rsidR="00E40CCB" w:rsidRPr="00090B00" w:rsidRDefault="00E40CCB" w:rsidP="0098175F">
            <w:pPr>
              <w:ind w:firstLineChars="100" w:firstLine="210"/>
              <w:rPr>
                <w:highlight w:val="yellow"/>
              </w:rPr>
            </w:pPr>
          </w:p>
        </w:tc>
      </w:tr>
      <w:tr w:rsidR="00E40CCB" w14:paraId="68EF4698" w14:textId="77777777" w:rsidTr="00E40CCB">
        <w:trPr>
          <w:trHeight w:val="1020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373B7" w14:textId="77777777" w:rsidR="00E40CCB" w:rsidRDefault="00E40CCB" w:rsidP="007225D4">
            <w:r>
              <w:rPr>
                <w:rFonts w:hint="eastAsia"/>
              </w:rPr>
              <w:t>（　　）</w:t>
            </w:r>
          </w:p>
          <w:p w14:paraId="0FDB1185" w14:textId="77777777" w:rsidR="00E40CCB" w:rsidRPr="007225D4" w:rsidRDefault="00E40CCB" w:rsidP="007225D4"/>
          <w:p w14:paraId="623BCD4B" w14:textId="77777777" w:rsidR="00E40CCB" w:rsidRDefault="00E40CCB" w:rsidP="007225D4"/>
          <w:p w14:paraId="2B3F9602" w14:textId="77777777" w:rsidR="00E40CCB" w:rsidRPr="007225D4" w:rsidRDefault="00E40CCB" w:rsidP="007225D4"/>
        </w:tc>
        <w:tc>
          <w:tcPr>
            <w:tcW w:w="8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8373" w14:textId="77777777" w:rsidR="00E40CCB" w:rsidRPr="007225D4" w:rsidRDefault="00E40CCB" w:rsidP="00A32296">
            <w:pPr>
              <w:ind w:left="111"/>
              <w:rPr>
                <w:rFonts w:ascii="ＭＳ Ｐゴシック" w:eastAsia="ＭＳ Ｐゴシック" w:hAnsi="ＭＳ Ｐゴシック"/>
              </w:rPr>
            </w:pPr>
            <w:r w:rsidRPr="007225D4">
              <w:rPr>
                <w:rFonts w:ascii="ＭＳ Ｐゴシック" w:eastAsia="ＭＳ Ｐゴシック" w:hAnsi="ＭＳ Ｐゴシック" w:hint="eastAsia"/>
              </w:rPr>
              <w:t>理由：</w:t>
            </w:r>
          </w:p>
          <w:p w14:paraId="2E419983" w14:textId="77777777" w:rsidR="00E40CCB" w:rsidRDefault="00E40CCB">
            <w:pPr>
              <w:widowControl/>
              <w:jc w:val="left"/>
            </w:pPr>
          </w:p>
          <w:p w14:paraId="25AAFC0D" w14:textId="77777777" w:rsidR="00E40CCB" w:rsidRDefault="00E40CCB">
            <w:pPr>
              <w:widowControl/>
              <w:jc w:val="left"/>
            </w:pPr>
          </w:p>
          <w:p w14:paraId="2B9440D0" w14:textId="77777777" w:rsidR="00E40CCB" w:rsidRDefault="00E40CCB" w:rsidP="00A32296"/>
          <w:p w14:paraId="718726FA" w14:textId="77777777" w:rsidR="00E40CCB" w:rsidRPr="007225D4" w:rsidRDefault="00E40CCB" w:rsidP="00A32296"/>
        </w:tc>
      </w:tr>
      <w:tr w:rsidR="00E40CCB" w14:paraId="0211996E" w14:textId="77777777" w:rsidTr="00E40CCB">
        <w:trPr>
          <w:trHeight w:val="1005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2623" w14:textId="77777777" w:rsidR="00E40CCB" w:rsidRDefault="00E40CCB" w:rsidP="007225D4">
            <w:r>
              <w:rPr>
                <w:rFonts w:hint="eastAsia"/>
              </w:rPr>
              <w:t>（　　）</w:t>
            </w:r>
          </w:p>
          <w:p w14:paraId="08E7DC4B" w14:textId="77777777" w:rsidR="00E40CCB" w:rsidRPr="007225D4" w:rsidRDefault="00E40CCB" w:rsidP="007225D4"/>
          <w:p w14:paraId="41FAD8FA" w14:textId="77777777" w:rsidR="00E40CCB" w:rsidRDefault="00E40CCB" w:rsidP="007225D4">
            <w:pPr>
              <w:rPr>
                <w:noProof/>
              </w:rPr>
            </w:pPr>
          </w:p>
          <w:p w14:paraId="4F62BD58" w14:textId="77777777" w:rsidR="00E40CCB" w:rsidRDefault="00E40CCB" w:rsidP="007225D4">
            <w:pPr>
              <w:rPr>
                <w:noProof/>
              </w:rPr>
            </w:pPr>
          </w:p>
        </w:tc>
        <w:tc>
          <w:tcPr>
            <w:tcW w:w="8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6C099" w14:textId="77777777" w:rsidR="00E40CCB" w:rsidRDefault="00E40CCB" w:rsidP="00A32296">
            <w:pPr>
              <w:ind w:left="111"/>
            </w:pPr>
            <w:r w:rsidRPr="007225D4">
              <w:rPr>
                <w:rFonts w:ascii="ＭＳ Ｐゴシック" w:eastAsia="ＭＳ Ｐゴシック" w:hAnsi="ＭＳ Ｐゴシック" w:hint="eastAsia"/>
              </w:rPr>
              <w:t>理由：</w:t>
            </w:r>
          </w:p>
          <w:p w14:paraId="10176914" w14:textId="77777777" w:rsidR="00E40CCB" w:rsidRDefault="00E40CCB">
            <w:pPr>
              <w:widowControl/>
              <w:jc w:val="left"/>
              <w:rPr>
                <w:noProof/>
              </w:rPr>
            </w:pPr>
          </w:p>
          <w:p w14:paraId="6D26E048" w14:textId="77777777" w:rsidR="00E40CCB" w:rsidRDefault="00E40CCB">
            <w:pPr>
              <w:widowControl/>
              <w:jc w:val="left"/>
              <w:rPr>
                <w:noProof/>
              </w:rPr>
            </w:pPr>
          </w:p>
          <w:p w14:paraId="077716F5" w14:textId="77777777" w:rsidR="00E40CCB" w:rsidRDefault="00E40CCB">
            <w:pPr>
              <w:widowControl/>
              <w:jc w:val="left"/>
              <w:rPr>
                <w:noProof/>
              </w:rPr>
            </w:pPr>
          </w:p>
          <w:p w14:paraId="7EB85E96" w14:textId="77777777" w:rsidR="00E40CCB" w:rsidRDefault="00E40CCB" w:rsidP="00A32296">
            <w:pPr>
              <w:rPr>
                <w:noProof/>
              </w:rPr>
            </w:pPr>
          </w:p>
        </w:tc>
      </w:tr>
      <w:tr w:rsidR="00E40CCB" w14:paraId="4A151FF6" w14:textId="77777777" w:rsidTr="00E40CCB">
        <w:trPr>
          <w:trHeight w:val="1081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CB07" w14:textId="77777777" w:rsidR="00E40CCB" w:rsidRDefault="00E40CCB" w:rsidP="007225D4">
            <w:r>
              <w:rPr>
                <w:rFonts w:hint="eastAsia"/>
              </w:rPr>
              <w:t>（　　）</w:t>
            </w:r>
          </w:p>
          <w:p w14:paraId="0F74C2FC" w14:textId="77777777" w:rsidR="00E40CCB" w:rsidRDefault="00E40CCB" w:rsidP="007225D4"/>
          <w:p w14:paraId="0D68F645" w14:textId="77777777" w:rsidR="00E40CCB" w:rsidRDefault="00E40CCB" w:rsidP="007225D4"/>
          <w:p w14:paraId="0EBC7BCD" w14:textId="77777777" w:rsidR="00E40CCB" w:rsidRDefault="00E40CCB" w:rsidP="007225D4"/>
        </w:tc>
        <w:tc>
          <w:tcPr>
            <w:tcW w:w="8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62CEE" w14:textId="77777777" w:rsidR="00E40CCB" w:rsidRDefault="00E40CCB" w:rsidP="00A32296">
            <w:pPr>
              <w:ind w:left="111"/>
              <w:rPr>
                <w:rFonts w:ascii="ＭＳ Ｐゴシック" w:eastAsia="ＭＳ Ｐゴシック" w:hAnsi="ＭＳ Ｐゴシック"/>
              </w:rPr>
            </w:pPr>
            <w:r w:rsidRPr="007225D4">
              <w:rPr>
                <w:rFonts w:ascii="ＭＳ Ｐゴシック" w:eastAsia="ＭＳ Ｐゴシック" w:hAnsi="ＭＳ Ｐゴシック" w:hint="eastAsia"/>
              </w:rPr>
              <w:t>理由：</w:t>
            </w:r>
          </w:p>
          <w:p w14:paraId="6C568EE9" w14:textId="77777777" w:rsidR="00E40CCB" w:rsidRDefault="00E40CCB" w:rsidP="00A32296">
            <w:pPr>
              <w:ind w:left="111"/>
              <w:rPr>
                <w:rFonts w:ascii="ＭＳ Ｐゴシック" w:eastAsia="ＭＳ Ｐゴシック" w:hAnsi="ＭＳ Ｐゴシック"/>
              </w:rPr>
            </w:pPr>
          </w:p>
          <w:p w14:paraId="4FB56293" w14:textId="77777777" w:rsidR="00E40CCB" w:rsidRDefault="00E40CCB" w:rsidP="00A32296">
            <w:pPr>
              <w:ind w:left="111"/>
              <w:rPr>
                <w:rFonts w:ascii="ＭＳ Ｐゴシック" w:eastAsia="ＭＳ Ｐゴシック" w:hAnsi="ＭＳ Ｐゴシック"/>
              </w:rPr>
            </w:pPr>
          </w:p>
          <w:p w14:paraId="7C938AD3" w14:textId="77777777" w:rsidR="00E40CCB" w:rsidRDefault="00E40CCB" w:rsidP="00A32296">
            <w:pPr>
              <w:ind w:left="111"/>
            </w:pPr>
          </w:p>
          <w:p w14:paraId="4341B04C" w14:textId="77777777" w:rsidR="00E40CCB" w:rsidRDefault="00E40CCB" w:rsidP="00A32296">
            <w:pPr>
              <w:ind w:left="111"/>
            </w:pPr>
          </w:p>
        </w:tc>
      </w:tr>
    </w:tbl>
    <w:p w14:paraId="2777FDBB" w14:textId="77777777" w:rsidR="0098175F" w:rsidRPr="007225D4" w:rsidRDefault="0098175F" w:rsidP="008F47DA"/>
    <w:sectPr w:rsidR="0098175F" w:rsidRPr="007225D4" w:rsidSect="00350098">
      <w:pgSz w:w="11906" w:h="16838" w:code="9"/>
      <w:pgMar w:top="680" w:right="1418" w:bottom="68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9FA7BA" w14:textId="77777777" w:rsidR="00AF0A87" w:rsidRDefault="00AF0A87" w:rsidP="000610D5">
      <w:r>
        <w:separator/>
      </w:r>
    </w:p>
  </w:endnote>
  <w:endnote w:type="continuationSeparator" w:id="0">
    <w:p w14:paraId="59228064" w14:textId="77777777" w:rsidR="00AF0A87" w:rsidRDefault="00AF0A87" w:rsidP="00061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F866B" w14:textId="77777777" w:rsidR="00AF0A87" w:rsidRDefault="00AF0A87" w:rsidP="000610D5">
      <w:r>
        <w:separator/>
      </w:r>
    </w:p>
  </w:footnote>
  <w:footnote w:type="continuationSeparator" w:id="0">
    <w:p w14:paraId="577263B5" w14:textId="77777777" w:rsidR="00AF0A87" w:rsidRDefault="00AF0A87" w:rsidP="000610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C74D6"/>
    <w:multiLevelType w:val="multilevel"/>
    <w:tmpl w:val="43FEC3B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0BC2DE6"/>
    <w:multiLevelType w:val="multilevel"/>
    <w:tmpl w:val="43FEC3B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11630BE"/>
    <w:multiLevelType w:val="hybridMultilevel"/>
    <w:tmpl w:val="438A961A"/>
    <w:lvl w:ilvl="0" w:tplc="577E063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3C20A69"/>
    <w:multiLevelType w:val="hybridMultilevel"/>
    <w:tmpl w:val="4D2ABE8A"/>
    <w:lvl w:ilvl="0" w:tplc="C9E4D6F0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47031A"/>
    <w:multiLevelType w:val="hybridMultilevel"/>
    <w:tmpl w:val="B43A9BFA"/>
    <w:lvl w:ilvl="0" w:tplc="D376D5E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BC151B4"/>
    <w:multiLevelType w:val="hybridMultilevel"/>
    <w:tmpl w:val="EFB236E8"/>
    <w:lvl w:ilvl="0" w:tplc="584230A0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2D11949"/>
    <w:multiLevelType w:val="hybridMultilevel"/>
    <w:tmpl w:val="E02EF9AA"/>
    <w:lvl w:ilvl="0" w:tplc="648A64B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2FC10F8"/>
    <w:multiLevelType w:val="hybridMultilevel"/>
    <w:tmpl w:val="61A8DE24"/>
    <w:lvl w:ilvl="0" w:tplc="CEE0E8E0">
      <w:start w:val="1"/>
      <w:numFmt w:val="decimalEnclosedCircle"/>
      <w:lvlText w:val="%1"/>
      <w:lvlJc w:val="left"/>
      <w:pPr>
        <w:ind w:left="731" w:hanging="36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1" w:hanging="420"/>
      </w:pPr>
    </w:lvl>
    <w:lvl w:ilvl="3" w:tplc="0409000F" w:tentative="1">
      <w:start w:val="1"/>
      <w:numFmt w:val="decimal"/>
      <w:lvlText w:val="%4."/>
      <w:lvlJc w:val="left"/>
      <w:pPr>
        <w:ind w:left="2051" w:hanging="420"/>
      </w:pPr>
    </w:lvl>
    <w:lvl w:ilvl="4" w:tplc="04090017" w:tentative="1">
      <w:start w:val="1"/>
      <w:numFmt w:val="aiueoFullWidth"/>
      <w:lvlText w:val="(%5)"/>
      <w:lvlJc w:val="left"/>
      <w:pPr>
        <w:ind w:left="24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1" w:hanging="420"/>
      </w:pPr>
    </w:lvl>
    <w:lvl w:ilvl="6" w:tplc="0409000F" w:tentative="1">
      <w:start w:val="1"/>
      <w:numFmt w:val="decimal"/>
      <w:lvlText w:val="%7."/>
      <w:lvlJc w:val="left"/>
      <w:pPr>
        <w:ind w:left="3311" w:hanging="420"/>
      </w:pPr>
    </w:lvl>
    <w:lvl w:ilvl="7" w:tplc="04090017" w:tentative="1">
      <w:start w:val="1"/>
      <w:numFmt w:val="aiueoFullWidth"/>
      <w:lvlText w:val="(%8)"/>
      <w:lvlJc w:val="left"/>
      <w:pPr>
        <w:ind w:left="3731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1" w:hanging="420"/>
      </w:pPr>
    </w:lvl>
  </w:abstractNum>
  <w:abstractNum w:abstractNumId="8" w15:restartNumberingAfterBreak="0">
    <w:nsid w:val="45980943"/>
    <w:multiLevelType w:val="hybridMultilevel"/>
    <w:tmpl w:val="43FEC3B4"/>
    <w:lvl w:ilvl="0" w:tplc="19CE707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B135B0"/>
    <w:multiLevelType w:val="hybridMultilevel"/>
    <w:tmpl w:val="DD800688"/>
    <w:lvl w:ilvl="0" w:tplc="3230B60E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D956B14"/>
    <w:multiLevelType w:val="hybridMultilevel"/>
    <w:tmpl w:val="BA500980"/>
    <w:lvl w:ilvl="0" w:tplc="A6302390">
      <w:start w:val="1"/>
      <w:numFmt w:val="decimalEnclosedCircle"/>
      <w:lvlText w:val="%1"/>
      <w:lvlJc w:val="left"/>
      <w:pPr>
        <w:ind w:left="371" w:hanging="36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1" w:hanging="420"/>
      </w:pPr>
    </w:lvl>
    <w:lvl w:ilvl="3" w:tplc="0409000F" w:tentative="1">
      <w:start w:val="1"/>
      <w:numFmt w:val="decimal"/>
      <w:lvlText w:val="%4."/>
      <w:lvlJc w:val="left"/>
      <w:pPr>
        <w:ind w:left="1691" w:hanging="420"/>
      </w:pPr>
    </w:lvl>
    <w:lvl w:ilvl="4" w:tplc="04090017" w:tentative="1">
      <w:start w:val="1"/>
      <w:numFmt w:val="aiueoFullWidth"/>
      <w:lvlText w:val="(%5)"/>
      <w:lvlJc w:val="left"/>
      <w:pPr>
        <w:ind w:left="21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1" w:hanging="420"/>
      </w:pPr>
    </w:lvl>
    <w:lvl w:ilvl="6" w:tplc="0409000F" w:tentative="1">
      <w:start w:val="1"/>
      <w:numFmt w:val="decimal"/>
      <w:lvlText w:val="%7."/>
      <w:lvlJc w:val="left"/>
      <w:pPr>
        <w:ind w:left="2951" w:hanging="420"/>
      </w:pPr>
    </w:lvl>
    <w:lvl w:ilvl="7" w:tplc="04090017" w:tentative="1">
      <w:start w:val="1"/>
      <w:numFmt w:val="aiueoFullWidth"/>
      <w:lvlText w:val="(%8)"/>
      <w:lvlJc w:val="left"/>
      <w:pPr>
        <w:ind w:left="33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1" w:hanging="420"/>
      </w:pPr>
    </w:lvl>
  </w:abstractNum>
  <w:abstractNum w:abstractNumId="11" w15:restartNumberingAfterBreak="0">
    <w:nsid w:val="66691893"/>
    <w:multiLevelType w:val="hybridMultilevel"/>
    <w:tmpl w:val="879CDF34"/>
    <w:lvl w:ilvl="0" w:tplc="630C240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F7B15B8"/>
    <w:multiLevelType w:val="hybridMultilevel"/>
    <w:tmpl w:val="0D946AAE"/>
    <w:lvl w:ilvl="0" w:tplc="2B1424C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2CC3DD8"/>
    <w:multiLevelType w:val="hybridMultilevel"/>
    <w:tmpl w:val="7FF443DC"/>
    <w:lvl w:ilvl="0" w:tplc="B58C544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36939689">
    <w:abstractNumId w:val="2"/>
  </w:num>
  <w:num w:numId="2" w16cid:durableId="728459117">
    <w:abstractNumId w:val="8"/>
  </w:num>
  <w:num w:numId="3" w16cid:durableId="1880776478">
    <w:abstractNumId w:val="0"/>
  </w:num>
  <w:num w:numId="4" w16cid:durableId="1147674129">
    <w:abstractNumId w:val="1"/>
  </w:num>
  <w:num w:numId="5" w16cid:durableId="1122991308">
    <w:abstractNumId w:val="10"/>
  </w:num>
  <w:num w:numId="6" w16cid:durableId="529882630">
    <w:abstractNumId w:val="7"/>
  </w:num>
  <w:num w:numId="7" w16cid:durableId="318652173">
    <w:abstractNumId w:val="5"/>
  </w:num>
  <w:num w:numId="8" w16cid:durableId="123742753">
    <w:abstractNumId w:val="3"/>
  </w:num>
  <w:num w:numId="9" w16cid:durableId="1637836895">
    <w:abstractNumId w:val="13"/>
  </w:num>
  <w:num w:numId="10" w16cid:durableId="1606959406">
    <w:abstractNumId w:val="12"/>
  </w:num>
  <w:num w:numId="11" w16cid:durableId="2082483340">
    <w:abstractNumId w:val="4"/>
  </w:num>
  <w:num w:numId="12" w16cid:durableId="2032294466">
    <w:abstractNumId w:val="9"/>
  </w:num>
  <w:num w:numId="13" w16cid:durableId="1933009074">
    <w:abstractNumId w:val="11"/>
  </w:num>
  <w:num w:numId="14" w16cid:durableId="2030910826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土田　真紀子">
    <w15:presenceInfo w15:providerId="AD" w15:userId="S::2322163496@utac.u-tokyo.ac.jp::08f59bb0-eab4-4261-b98c-96f837162a6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comments="0" w:insDel="0" w:formatting="0" w:inkAnnotations="0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75F"/>
    <w:rsid w:val="00007572"/>
    <w:rsid w:val="00013043"/>
    <w:rsid w:val="00040723"/>
    <w:rsid w:val="00052A35"/>
    <w:rsid w:val="000610D5"/>
    <w:rsid w:val="00071F2F"/>
    <w:rsid w:val="000723E4"/>
    <w:rsid w:val="00086043"/>
    <w:rsid w:val="00090B00"/>
    <w:rsid w:val="00090D88"/>
    <w:rsid w:val="000A74A3"/>
    <w:rsid w:val="000B6E87"/>
    <w:rsid w:val="000E3590"/>
    <w:rsid w:val="000E7B38"/>
    <w:rsid w:val="000F7CE0"/>
    <w:rsid w:val="001038B8"/>
    <w:rsid w:val="00107549"/>
    <w:rsid w:val="00117B20"/>
    <w:rsid w:val="0015182B"/>
    <w:rsid w:val="00176359"/>
    <w:rsid w:val="00176DA9"/>
    <w:rsid w:val="001A722E"/>
    <w:rsid w:val="001C2314"/>
    <w:rsid w:val="001E1629"/>
    <w:rsid w:val="001E2147"/>
    <w:rsid w:val="001F64DD"/>
    <w:rsid w:val="0020519D"/>
    <w:rsid w:val="0024266E"/>
    <w:rsid w:val="00270D7A"/>
    <w:rsid w:val="002A4614"/>
    <w:rsid w:val="002D1C9B"/>
    <w:rsid w:val="002E4F74"/>
    <w:rsid w:val="003073F5"/>
    <w:rsid w:val="0033246F"/>
    <w:rsid w:val="00336936"/>
    <w:rsid w:val="003405D3"/>
    <w:rsid w:val="00350098"/>
    <w:rsid w:val="00351713"/>
    <w:rsid w:val="003704F8"/>
    <w:rsid w:val="00370F2F"/>
    <w:rsid w:val="00380319"/>
    <w:rsid w:val="00384814"/>
    <w:rsid w:val="003968C7"/>
    <w:rsid w:val="003C1562"/>
    <w:rsid w:val="003D0520"/>
    <w:rsid w:val="003D6386"/>
    <w:rsid w:val="003F1ABE"/>
    <w:rsid w:val="0043186C"/>
    <w:rsid w:val="00442BA3"/>
    <w:rsid w:val="00452EB9"/>
    <w:rsid w:val="0046211A"/>
    <w:rsid w:val="00464462"/>
    <w:rsid w:val="0047463D"/>
    <w:rsid w:val="004C2642"/>
    <w:rsid w:val="004D799B"/>
    <w:rsid w:val="00513184"/>
    <w:rsid w:val="005370EC"/>
    <w:rsid w:val="005401C9"/>
    <w:rsid w:val="005508B6"/>
    <w:rsid w:val="00551763"/>
    <w:rsid w:val="00554477"/>
    <w:rsid w:val="00572E72"/>
    <w:rsid w:val="005A22EB"/>
    <w:rsid w:val="005B6B84"/>
    <w:rsid w:val="005B7E8D"/>
    <w:rsid w:val="005C1D75"/>
    <w:rsid w:val="005D4435"/>
    <w:rsid w:val="005D4F36"/>
    <w:rsid w:val="005F67DE"/>
    <w:rsid w:val="00617E71"/>
    <w:rsid w:val="0063523E"/>
    <w:rsid w:val="0064095B"/>
    <w:rsid w:val="006703A6"/>
    <w:rsid w:val="006D0911"/>
    <w:rsid w:val="006D6D1A"/>
    <w:rsid w:val="006E7D44"/>
    <w:rsid w:val="006F394C"/>
    <w:rsid w:val="007225D4"/>
    <w:rsid w:val="00727C7D"/>
    <w:rsid w:val="00760BD2"/>
    <w:rsid w:val="00762B98"/>
    <w:rsid w:val="0078215F"/>
    <w:rsid w:val="007B3087"/>
    <w:rsid w:val="00806873"/>
    <w:rsid w:val="00837055"/>
    <w:rsid w:val="00842348"/>
    <w:rsid w:val="008657D0"/>
    <w:rsid w:val="00875BB8"/>
    <w:rsid w:val="00876724"/>
    <w:rsid w:val="00891194"/>
    <w:rsid w:val="00897764"/>
    <w:rsid w:val="008B3259"/>
    <w:rsid w:val="008C5973"/>
    <w:rsid w:val="008E7D44"/>
    <w:rsid w:val="008F47DA"/>
    <w:rsid w:val="008F643E"/>
    <w:rsid w:val="00924DDA"/>
    <w:rsid w:val="00936009"/>
    <w:rsid w:val="0095124E"/>
    <w:rsid w:val="00965407"/>
    <w:rsid w:val="00972341"/>
    <w:rsid w:val="0098175F"/>
    <w:rsid w:val="0098231B"/>
    <w:rsid w:val="009B0674"/>
    <w:rsid w:val="009B5858"/>
    <w:rsid w:val="009F4C3B"/>
    <w:rsid w:val="009F7B9A"/>
    <w:rsid w:val="00A32296"/>
    <w:rsid w:val="00A366FA"/>
    <w:rsid w:val="00A81E4D"/>
    <w:rsid w:val="00A864E5"/>
    <w:rsid w:val="00A922CB"/>
    <w:rsid w:val="00AC24D8"/>
    <w:rsid w:val="00AC7101"/>
    <w:rsid w:val="00AC7C2F"/>
    <w:rsid w:val="00AE07DF"/>
    <w:rsid w:val="00AE7C29"/>
    <w:rsid w:val="00AF0A87"/>
    <w:rsid w:val="00B00851"/>
    <w:rsid w:val="00B05E1B"/>
    <w:rsid w:val="00B35747"/>
    <w:rsid w:val="00B440D8"/>
    <w:rsid w:val="00B53ADF"/>
    <w:rsid w:val="00B54B23"/>
    <w:rsid w:val="00B62085"/>
    <w:rsid w:val="00B62711"/>
    <w:rsid w:val="00B74D19"/>
    <w:rsid w:val="00B8145C"/>
    <w:rsid w:val="00B82BCB"/>
    <w:rsid w:val="00B8731B"/>
    <w:rsid w:val="00B915F7"/>
    <w:rsid w:val="00B92950"/>
    <w:rsid w:val="00BA7933"/>
    <w:rsid w:val="00BB6BBF"/>
    <w:rsid w:val="00BD355E"/>
    <w:rsid w:val="00BE0E58"/>
    <w:rsid w:val="00BE58F3"/>
    <w:rsid w:val="00BF5060"/>
    <w:rsid w:val="00C02292"/>
    <w:rsid w:val="00C13DCB"/>
    <w:rsid w:val="00C70568"/>
    <w:rsid w:val="00C71C47"/>
    <w:rsid w:val="00C7469D"/>
    <w:rsid w:val="00C967E8"/>
    <w:rsid w:val="00CB616D"/>
    <w:rsid w:val="00CF422F"/>
    <w:rsid w:val="00D109F6"/>
    <w:rsid w:val="00D21DA6"/>
    <w:rsid w:val="00D21E6A"/>
    <w:rsid w:val="00D228E3"/>
    <w:rsid w:val="00D35D6F"/>
    <w:rsid w:val="00D4412E"/>
    <w:rsid w:val="00D52B11"/>
    <w:rsid w:val="00D6062F"/>
    <w:rsid w:val="00D60812"/>
    <w:rsid w:val="00D94A0F"/>
    <w:rsid w:val="00DA3ADC"/>
    <w:rsid w:val="00DA57BE"/>
    <w:rsid w:val="00DA587F"/>
    <w:rsid w:val="00DE4491"/>
    <w:rsid w:val="00E02184"/>
    <w:rsid w:val="00E05B7C"/>
    <w:rsid w:val="00E07DF2"/>
    <w:rsid w:val="00E12C19"/>
    <w:rsid w:val="00E239DE"/>
    <w:rsid w:val="00E31B7A"/>
    <w:rsid w:val="00E40CCB"/>
    <w:rsid w:val="00E649CD"/>
    <w:rsid w:val="00E7250C"/>
    <w:rsid w:val="00EA073C"/>
    <w:rsid w:val="00EC2D7D"/>
    <w:rsid w:val="00EE7DE3"/>
    <w:rsid w:val="00EF171A"/>
    <w:rsid w:val="00EF19BB"/>
    <w:rsid w:val="00F029D6"/>
    <w:rsid w:val="00F251EF"/>
    <w:rsid w:val="00F265A2"/>
    <w:rsid w:val="00F26737"/>
    <w:rsid w:val="00F31D03"/>
    <w:rsid w:val="00F36637"/>
    <w:rsid w:val="00F36D20"/>
    <w:rsid w:val="00F42E59"/>
    <w:rsid w:val="00F45028"/>
    <w:rsid w:val="00F5245F"/>
    <w:rsid w:val="00F53122"/>
    <w:rsid w:val="00F668BD"/>
    <w:rsid w:val="00FB4785"/>
    <w:rsid w:val="00FC5F3C"/>
    <w:rsid w:val="00FD14EE"/>
    <w:rsid w:val="00FD3454"/>
    <w:rsid w:val="00FE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1BD51DDB"/>
  <w15:docId w15:val="{BE6A81D4-1DFA-4ED8-9808-74F18BE6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225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806873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0610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610D5"/>
    <w:rPr>
      <w:kern w:val="2"/>
      <w:sz w:val="21"/>
      <w:szCs w:val="24"/>
    </w:rPr>
  </w:style>
  <w:style w:type="paragraph" w:styleId="a7">
    <w:name w:val="footer"/>
    <w:basedOn w:val="a"/>
    <w:link w:val="a8"/>
    <w:rsid w:val="000610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610D5"/>
    <w:rPr>
      <w:kern w:val="2"/>
      <w:sz w:val="21"/>
      <w:szCs w:val="24"/>
    </w:rPr>
  </w:style>
  <w:style w:type="character" w:styleId="a9">
    <w:name w:val="Hyperlink"/>
    <w:basedOn w:val="a0"/>
    <w:rsid w:val="00FC5F3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BB6BBF"/>
    <w:pPr>
      <w:ind w:leftChars="400" w:left="840"/>
    </w:pPr>
  </w:style>
  <w:style w:type="paragraph" w:styleId="ab">
    <w:name w:val="Revision"/>
    <w:hidden/>
    <w:uiPriority w:val="99"/>
    <w:semiHidden/>
    <w:rsid w:val="00E0218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8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11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17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79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83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01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9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79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43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34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10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30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5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15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5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6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28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4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79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93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92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55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67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67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86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62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45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2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chemeClr val="lt1"/>
        </a:solidFill>
        <a:ln w="3175">
          <a:solidFill>
            <a:schemeClr val="tx1"/>
          </a:solidFill>
        </a:ln>
      </a:spPr>
      <a:bodyPr wrap="square" rtlCol="0"/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2DD2C-0E73-4B24-ACF0-A4932F68F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136</Words>
  <Characters>777</Characters>
  <Application>Microsoft Office Word</Application>
  <DocSecurity>4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学　習　計　画　書</vt:lpstr>
      <vt:lpstr>学　習　計　画　書</vt:lpstr>
    </vt:vector>
  </TitlesOfParts>
  <Company>東京大学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　習　計　画　書</dc:title>
  <dc:creator>fukushi</dc:creator>
  <cp:lastModifiedBy>土田　真紀子</cp:lastModifiedBy>
  <cp:revision>2</cp:revision>
  <cp:lastPrinted>2020-06-05T01:21:00Z</cp:lastPrinted>
  <dcterms:created xsi:type="dcterms:W3CDTF">2025-11-11T00:36:00Z</dcterms:created>
  <dcterms:modified xsi:type="dcterms:W3CDTF">2025-11-11T00:36:00Z</dcterms:modified>
</cp:coreProperties>
</file>