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EED34" w14:textId="40C68897" w:rsidR="00A22A86" w:rsidRPr="00CD296B" w:rsidRDefault="00A174C8" w:rsidP="0039472F">
      <w:pPr>
        <w:snapToGrid w:val="0"/>
        <w:jc w:val="center"/>
        <w:rPr>
          <w:rFonts w:ascii="ＭＳ Ｐゴシック" w:eastAsia="ＭＳ Ｐゴシック" w:hAnsi="ＭＳ Ｐゴシック"/>
          <w:b/>
          <w:kern w:val="0"/>
          <w:sz w:val="18"/>
          <w:szCs w:val="18"/>
          <w:lang w:eastAsia="zh-CN"/>
        </w:rPr>
      </w:pPr>
      <w:r>
        <w:rPr>
          <w:rFonts w:ascii="ＭＳ Ｐゴシック" w:eastAsia="ＭＳ Ｐゴシック" w:hAnsi="ＭＳ Ｐゴシック" w:hint="eastAsia"/>
          <w:b/>
          <w:kern w:val="0"/>
          <w:sz w:val="28"/>
          <w:szCs w:val="28"/>
          <w:lang w:eastAsia="zh-CN"/>
        </w:rPr>
        <w:t>令</w:t>
      </w:r>
      <w:r>
        <w:rPr>
          <w:rFonts w:ascii="ＭＳ Ｐゴシック" w:eastAsia="ＭＳ Ｐゴシック" w:hAnsi="ＭＳ Ｐゴシック"/>
          <w:b/>
          <w:kern w:val="0"/>
          <w:sz w:val="28"/>
          <w:szCs w:val="28"/>
          <w:lang w:eastAsia="zh-CN"/>
        </w:rPr>
        <w:t>和</w:t>
      </w:r>
      <w:ins w:id="0" w:author="中野　知也" w:date="2025-04-17T14:21:00Z" w16du:dateUtc="2025-04-17T05:21:00Z">
        <w:r w:rsidR="0027247A">
          <w:rPr>
            <w:rFonts w:ascii="ＭＳ Ｐゴシック" w:eastAsia="ＭＳ Ｐゴシック" w:hAnsi="ＭＳ Ｐゴシック" w:hint="eastAsia"/>
            <w:b/>
            <w:kern w:val="0"/>
            <w:sz w:val="28"/>
            <w:szCs w:val="28"/>
            <w:lang w:eastAsia="zh-CN"/>
          </w:rPr>
          <w:t>8</w:t>
        </w:r>
      </w:ins>
      <w:del w:id="1" w:author="中野　知也" w:date="2025-04-17T14:21:00Z" w16du:dateUtc="2025-04-17T05:21:00Z">
        <w:r w:rsidR="003620A8" w:rsidDel="0027247A">
          <w:rPr>
            <w:rFonts w:ascii="ＭＳ Ｐゴシック" w:eastAsia="ＭＳ Ｐゴシック" w:hAnsi="ＭＳ Ｐゴシック" w:hint="eastAsia"/>
            <w:b/>
            <w:kern w:val="0"/>
            <w:sz w:val="28"/>
            <w:szCs w:val="28"/>
            <w:lang w:eastAsia="zh-CN"/>
          </w:rPr>
          <w:delText>7</w:delText>
        </w:r>
      </w:del>
      <w:r w:rsidR="000E13BF">
        <w:rPr>
          <w:rFonts w:ascii="ＭＳ Ｐゴシック" w:eastAsia="ＭＳ Ｐゴシック" w:hAnsi="ＭＳ Ｐゴシック" w:hint="eastAsia"/>
          <w:b/>
          <w:kern w:val="0"/>
          <w:sz w:val="28"/>
          <w:szCs w:val="28"/>
          <w:lang w:eastAsia="zh-CN"/>
        </w:rPr>
        <w:t>（</w:t>
      </w:r>
      <w:r w:rsidR="008E79E4">
        <w:rPr>
          <w:rFonts w:ascii="ＭＳ Ｐゴシック" w:eastAsia="ＭＳ Ｐゴシック" w:hAnsi="ＭＳ Ｐゴシック"/>
          <w:b/>
          <w:kern w:val="0"/>
          <w:sz w:val="28"/>
          <w:szCs w:val="28"/>
          <w:lang w:eastAsia="zh-CN"/>
        </w:rPr>
        <w:t>202</w:t>
      </w:r>
      <w:ins w:id="2" w:author="中野　知也" w:date="2025-04-17T14:21:00Z" w16du:dateUtc="2025-04-17T05:21:00Z">
        <w:r w:rsidR="0027247A">
          <w:rPr>
            <w:rFonts w:ascii="ＭＳ Ｐゴシック" w:eastAsia="ＭＳ Ｐゴシック" w:hAnsi="ＭＳ Ｐゴシック" w:hint="eastAsia"/>
            <w:b/>
            <w:kern w:val="0"/>
            <w:sz w:val="28"/>
            <w:szCs w:val="28"/>
            <w:lang w:eastAsia="zh-CN"/>
          </w:rPr>
          <w:t>6</w:t>
        </w:r>
      </w:ins>
      <w:del w:id="3" w:author="中野　知也" w:date="2025-04-17T14:21:00Z" w16du:dateUtc="2025-04-17T05:21:00Z">
        <w:r w:rsidR="003620A8" w:rsidDel="0027247A">
          <w:rPr>
            <w:rFonts w:ascii="ＭＳ Ｐゴシック" w:eastAsia="ＭＳ Ｐゴシック" w:hAnsi="ＭＳ Ｐゴシック" w:hint="eastAsia"/>
            <w:b/>
            <w:kern w:val="0"/>
            <w:sz w:val="28"/>
            <w:szCs w:val="28"/>
            <w:lang w:eastAsia="zh-CN"/>
          </w:rPr>
          <w:delText>5</w:delText>
        </w:r>
      </w:del>
      <w:r w:rsidR="000E13BF">
        <w:rPr>
          <w:rFonts w:ascii="ＭＳ Ｐゴシック" w:eastAsia="ＭＳ Ｐゴシック" w:hAnsi="ＭＳ Ｐゴシック" w:hint="eastAsia"/>
          <w:b/>
          <w:kern w:val="0"/>
          <w:sz w:val="28"/>
          <w:szCs w:val="28"/>
          <w:lang w:eastAsia="zh-CN"/>
        </w:rPr>
        <w:t>）</w:t>
      </w:r>
      <w:r w:rsidR="006A127C" w:rsidRPr="0007079B">
        <w:rPr>
          <w:rFonts w:ascii="ＭＳ Ｐゴシック" w:eastAsia="ＭＳ Ｐゴシック" w:hAnsi="ＭＳ Ｐゴシック" w:hint="eastAsia"/>
          <w:b/>
          <w:kern w:val="0"/>
          <w:sz w:val="28"/>
          <w:szCs w:val="28"/>
          <w:lang w:eastAsia="zh-CN"/>
        </w:rPr>
        <w:t>年度</w:t>
      </w:r>
      <w:r w:rsidR="00F9120D">
        <w:rPr>
          <w:rFonts w:ascii="ＭＳ Ｐゴシック" w:eastAsia="ＭＳ Ｐゴシック" w:hAnsi="ＭＳ Ｐゴシック" w:hint="eastAsia"/>
          <w:b/>
          <w:kern w:val="0"/>
          <w:sz w:val="28"/>
          <w:szCs w:val="28"/>
          <w:lang w:eastAsia="zh-CN"/>
        </w:rPr>
        <w:t xml:space="preserve">　</w:t>
      </w:r>
      <w:r w:rsidR="009B3AC8" w:rsidRPr="0007079B">
        <w:rPr>
          <w:rFonts w:ascii="ＭＳ Ｐゴシック" w:eastAsia="ＭＳ Ｐゴシック" w:hAnsi="ＭＳ Ｐゴシック" w:hint="eastAsia"/>
          <w:b/>
          <w:kern w:val="0"/>
          <w:sz w:val="28"/>
          <w:szCs w:val="28"/>
          <w:lang w:eastAsia="zh-CN"/>
        </w:rPr>
        <w:t>東京大学</w:t>
      </w:r>
      <w:r w:rsidR="00A22A86" w:rsidRPr="0007079B">
        <w:rPr>
          <w:rFonts w:ascii="ＭＳ Ｐゴシック" w:eastAsia="ＭＳ Ｐゴシック" w:hAnsi="ＭＳ Ｐゴシック" w:hint="eastAsia"/>
          <w:b/>
          <w:kern w:val="0"/>
          <w:sz w:val="28"/>
          <w:szCs w:val="28"/>
          <w:lang w:eastAsia="zh-CN"/>
        </w:rPr>
        <w:t>大学院情報学環教育部研究生入学願書</w:t>
      </w:r>
    </w:p>
    <w:p w14:paraId="252E9C63" w14:textId="77777777" w:rsidR="004221EC" w:rsidRPr="0027247A" w:rsidRDefault="004221EC" w:rsidP="00BD542E">
      <w:pPr>
        <w:snapToGrid w:val="0"/>
        <w:spacing w:line="180" w:lineRule="exact"/>
        <w:rPr>
          <w:sz w:val="18"/>
          <w:szCs w:val="18"/>
          <w:lang w:eastAsia="zh-CN"/>
        </w:rPr>
      </w:pPr>
    </w:p>
    <w:tbl>
      <w:tblPr>
        <w:tblStyle w:val="a3"/>
        <w:tblW w:w="9941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2267"/>
        <w:gridCol w:w="3279"/>
        <w:gridCol w:w="2127"/>
        <w:gridCol w:w="2268"/>
      </w:tblGrid>
      <w:tr w:rsidR="00177DFA" w:rsidRPr="00D95265" w14:paraId="79D0462D" w14:textId="77777777" w:rsidTr="000E13BF">
        <w:trPr>
          <w:trHeight w:val="264"/>
        </w:trPr>
        <w:tc>
          <w:tcPr>
            <w:tcW w:w="5546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92C9A23" w14:textId="77777777" w:rsidR="00177DFA" w:rsidRPr="00D95265" w:rsidRDefault="00177DFA" w:rsidP="00591495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6290AB" w14:textId="1D9C011F" w:rsidR="00177DFA" w:rsidRPr="00D95265" w:rsidRDefault="00177DFA" w:rsidP="00177DF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国籍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（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外国人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のみ）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2216C5" w14:textId="0D6A5599" w:rsidR="00177DFA" w:rsidRPr="00D95265" w:rsidRDefault="00177DFA" w:rsidP="00591495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91495">
              <w:rPr>
                <w:rFonts w:asciiTheme="majorEastAsia" w:eastAsiaTheme="majorEastAsia" w:hAnsiTheme="majorEastAsia" w:hint="eastAsia"/>
                <w:spacing w:val="60"/>
                <w:kern w:val="0"/>
                <w:sz w:val="18"/>
                <w:szCs w:val="18"/>
                <w:fitText w:val="1080" w:id="-1961610752"/>
              </w:rPr>
              <w:t>受験番</w:t>
            </w:r>
            <w:r w:rsidRPr="00591495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  <w:fitText w:val="1080" w:id="-1961610752"/>
              </w:rPr>
              <w:t>号</w:t>
            </w:r>
          </w:p>
        </w:tc>
      </w:tr>
      <w:tr w:rsidR="000E13BF" w:rsidRPr="00CD296B" w14:paraId="1584CB4F" w14:textId="7AF5E924" w:rsidTr="000E13BF">
        <w:trPr>
          <w:trHeight w:val="450"/>
        </w:trPr>
        <w:tc>
          <w:tcPr>
            <w:tcW w:w="5546" w:type="dxa"/>
            <w:gridSpan w:val="2"/>
            <w:vMerge w:val="restart"/>
            <w:tcBorders>
              <w:top w:val="dashSmallGap" w:sz="4" w:space="0" w:color="auto"/>
              <w:left w:val="single" w:sz="12" w:space="0" w:color="auto"/>
              <w:right w:val="single" w:sz="12" w:space="0" w:color="auto"/>
            </w:tcBorders>
          </w:tcPr>
          <w:p w14:paraId="7EB7716C" w14:textId="77777777" w:rsidR="000E13BF" w:rsidRPr="00D95265" w:rsidRDefault="000E13BF" w:rsidP="00177DFA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E13BF">
              <w:rPr>
                <w:rFonts w:asciiTheme="majorEastAsia" w:eastAsiaTheme="majorEastAsia" w:hAnsiTheme="majorEastAsia" w:hint="eastAsia"/>
                <w:spacing w:val="90"/>
                <w:kern w:val="0"/>
                <w:sz w:val="18"/>
                <w:szCs w:val="18"/>
                <w:fitText w:val="540" w:id="-1961610751"/>
              </w:rPr>
              <w:t>氏</w:t>
            </w:r>
            <w:r w:rsidRPr="000E13BF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  <w:fitText w:val="540" w:id="-1961610751"/>
              </w:rPr>
              <w:t>名</w:t>
            </w:r>
          </w:p>
          <w:p w14:paraId="5E872FC6" w14:textId="77777777" w:rsidR="000E13BF" w:rsidRPr="00591495" w:rsidRDefault="000E13BF" w:rsidP="00177DFA">
            <w:pPr>
              <w:jc w:val="left"/>
              <w:rPr>
                <w:sz w:val="18"/>
                <w:szCs w:val="18"/>
              </w:rPr>
            </w:pPr>
          </w:p>
          <w:p w14:paraId="03409C5F" w14:textId="77777777" w:rsidR="000E13BF" w:rsidRPr="00CD296B" w:rsidRDefault="000E13BF" w:rsidP="00177DFA">
            <w:pPr>
              <w:spacing w:line="0" w:lineRule="atLeast"/>
              <w:jc w:val="right"/>
              <w:rPr>
                <w:sz w:val="18"/>
                <w:szCs w:val="18"/>
              </w:rPr>
            </w:pPr>
            <w:r w:rsidRPr="00CD296B">
              <w:rPr>
                <w:rFonts w:hint="eastAsia"/>
                <w:sz w:val="18"/>
                <w:szCs w:val="18"/>
              </w:rPr>
              <w:t xml:space="preserve">年　　　月　　　日生　　</w:t>
            </w:r>
            <w:r w:rsidRPr="00591495">
              <w:rPr>
                <w:rFonts w:hint="eastAsia"/>
                <w:spacing w:val="17"/>
                <w:kern w:val="0"/>
                <w:sz w:val="18"/>
                <w:szCs w:val="18"/>
                <w:fitText w:val="576" w:id="-1961610750"/>
              </w:rPr>
              <w:t>男</w:t>
            </w:r>
            <w:r w:rsidRPr="00591495">
              <w:rPr>
                <w:rFonts w:hint="eastAsia"/>
                <w:kern w:val="0"/>
                <w:sz w:val="18"/>
                <w:szCs w:val="18"/>
                <w:fitText w:val="576" w:id="-1961610750"/>
              </w:rPr>
              <w:t>・女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BB8907" w14:textId="776A0561" w:rsidR="000E13BF" w:rsidRPr="00CD296B" w:rsidRDefault="000E13BF" w:rsidP="00177DFA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tcBorders>
              <w:right w:val="single" w:sz="12" w:space="0" w:color="auto"/>
            </w:tcBorders>
          </w:tcPr>
          <w:p w14:paraId="46FE0ACE" w14:textId="458393D5" w:rsidR="000E13BF" w:rsidRPr="00CD296B" w:rsidRDefault="000E13BF" w:rsidP="00177DFA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</w:t>
            </w:r>
          </w:p>
        </w:tc>
      </w:tr>
      <w:tr w:rsidR="000E13BF" w:rsidRPr="00CD296B" w14:paraId="716137AB" w14:textId="77777777" w:rsidTr="000E13BF">
        <w:trPr>
          <w:trHeight w:val="345"/>
        </w:trPr>
        <w:tc>
          <w:tcPr>
            <w:tcW w:w="554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FFF6388" w14:textId="77777777" w:rsidR="000E13BF" w:rsidRPr="00D868F9" w:rsidRDefault="000E13BF" w:rsidP="00177DFA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39A3B9C" w14:textId="1A335C1C" w:rsidR="000E13BF" w:rsidRPr="00CD296B" w:rsidRDefault="000E13BF" w:rsidP="00177D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在留資格（外国人のみ）</w:t>
            </w:r>
          </w:p>
        </w:tc>
        <w:tc>
          <w:tcPr>
            <w:tcW w:w="2268" w:type="dxa"/>
            <w:vMerge/>
            <w:tcBorders>
              <w:right w:val="single" w:sz="12" w:space="0" w:color="auto"/>
            </w:tcBorders>
          </w:tcPr>
          <w:p w14:paraId="2EEDBC65" w14:textId="77777777" w:rsidR="000E13BF" w:rsidRDefault="000E13BF" w:rsidP="00177DFA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0E13BF" w:rsidRPr="00CD296B" w14:paraId="30B3D278" w14:textId="77777777" w:rsidTr="000E13BF">
        <w:trPr>
          <w:trHeight w:val="360"/>
        </w:trPr>
        <w:tc>
          <w:tcPr>
            <w:tcW w:w="5546" w:type="dxa"/>
            <w:gridSpan w:val="2"/>
            <w:vMerge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1225C979" w14:textId="77777777" w:rsidR="000E13BF" w:rsidRPr="00D868F9" w:rsidRDefault="000E13BF" w:rsidP="00177DFA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AEDEEE" w14:textId="77777777" w:rsidR="000E13BF" w:rsidRPr="00CD296B" w:rsidRDefault="000E13BF" w:rsidP="00177DFA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right w:val="single" w:sz="12" w:space="0" w:color="auto"/>
            </w:tcBorders>
          </w:tcPr>
          <w:p w14:paraId="25AB1E3D" w14:textId="77777777" w:rsidR="000E13BF" w:rsidRDefault="000E13BF" w:rsidP="00177DFA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177DFA" w:rsidRPr="00CD296B" w14:paraId="5C033938" w14:textId="1AF15D13" w:rsidTr="000E13BF">
        <w:trPr>
          <w:trHeight w:val="219"/>
        </w:trPr>
        <w:tc>
          <w:tcPr>
            <w:tcW w:w="5546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432489" w14:textId="18B922CF" w:rsidR="00177DFA" w:rsidRPr="009A483D" w:rsidRDefault="00BE2F05" w:rsidP="00177DFA">
            <w:pPr>
              <w:rPr>
                <w:rFonts w:asciiTheme="majorEastAsia" w:eastAsiaTheme="majorEastAsia" w:hAnsiTheme="majorEastAsia"/>
                <w:kern w:val="0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英字</w:t>
            </w:r>
            <w:r w:rsidR="00177DFA" w:rsidRPr="009A483D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表記</w:t>
            </w:r>
          </w:p>
        </w:tc>
        <w:tc>
          <w:tcPr>
            <w:tcW w:w="2127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DD9753" w14:textId="77777777" w:rsidR="00177DFA" w:rsidRPr="00CD296B" w:rsidRDefault="00177DFA" w:rsidP="00177DFA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right w:val="single" w:sz="12" w:space="0" w:color="auto"/>
            </w:tcBorders>
          </w:tcPr>
          <w:p w14:paraId="388C6C62" w14:textId="77777777" w:rsidR="00177DFA" w:rsidRPr="00CD296B" w:rsidRDefault="00177DFA" w:rsidP="00177DFA">
            <w:pPr>
              <w:widowControl/>
              <w:jc w:val="left"/>
              <w:rPr>
                <w:sz w:val="18"/>
                <w:szCs w:val="18"/>
              </w:rPr>
            </w:pPr>
          </w:p>
        </w:tc>
      </w:tr>
      <w:tr w:rsidR="00177DFA" w:rsidRPr="00CD296B" w14:paraId="3EB722B4" w14:textId="77777777" w:rsidTr="00177DFA">
        <w:trPr>
          <w:trHeight w:val="135"/>
        </w:trPr>
        <w:tc>
          <w:tcPr>
            <w:tcW w:w="22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AA8A602" w14:textId="77777777" w:rsidR="00177DFA" w:rsidRPr="00217EA4" w:rsidRDefault="00177DFA" w:rsidP="00177DFA">
            <w:pPr>
              <w:spacing w:line="0" w:lineRule="atLeast"/>
              <w:rPr>
                <w:sz w:val="18"/>
                <w:szCs w:val="18"/>
              </w:rPr>
            </w:pPr>
          </w:p>
          <w:p w14:paraId="32F58520" w14:textId="5DB242F0" w:rsidR="00177DFA" w:rsidRDefault="00177DFA" w:rsidP="00177DFA">
            <w:pPr>
              <w:spacing w:line="0" w:lineRule="atLeast"/>
              <w:rPr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88F6555" wp14:editId="2264354E">
                      <wp:simplePos x="0" y="0"/>
                      <wp:positionH relativeFrom="column">
                        <wp:posOffset>120650</wp:posOffset>
                      </wp:positionH>
                      <wp:positionV relativeFrom="paragraph">
                        <wp:posOffset>145211</wp:posOffset>
                      </wp:positionV>
                      <wp:extent cx="1093470" cy="1457325"/>
                      <wp:effectExtent l="0" t="0" r="11430" b="28575"/>
                      <wp:wrapNone/>
                      <wp:docPr id="4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3470" cy="145732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F71822" id="Rectangle 37" o:spid="_x0000_s1026" style="position:absolute;left:0;text-align:left;margin-left:9.5pt;margin-top:11.45pt;width:86.1pt;height:114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" filled="f" strokeweight="1pt">
                      <v:stroke dashstyle="1 1"/>
                      <v:textbox inset="5.85pt,.7pt,5.85pt,.7pt"/>
                    </v:rect>
                  </w:pict>
                </mc:Fallback>
              </mc:AlternateContent>
            </w:r>
          </w:p>
          <w:p w14:paraId="1000F3C5" w14:textId="77777777" w:rsidR="00177DFA" w:rsidRPr="00D95265" w:rsidRDefault="00177DFA" w:rsidP="00177DFA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D95265">
              <w:rPr>
                <w:rFonts w:asciiTheme="majorEastAsia" w:eastAsiaTheme="majorEastAsia" w:hAnsiTheme="majorEastAsia" w:hint="eastAsia"/>
                <w:sz w:val="22"/>
                <w:szCs w:val="22"/>
              </w:rPr>
              <w:t>写真貼付欄</w:t>
            </w:r>
          </w:p>
          <w:p w14:paraId="0F948990" w14:textId="77777777" w:rsidR="00177DFA" w:rsidRPr="00217EA4" w:rsidRDefault="00177DFA" w:rsidP="00177DFA">
            <w:pPr>
              <w:snapToGrid w:val="0"/>
              <w:spacing w:line="0" w:lineRule="atLeast"/>
              <w:rPr>
                <w:sz w:val="18"/>
                <w:szCs w:val="18"/>
              </w:rPr>
            </w:pPr>
          </w:p>
          <w:p w14:paraId="506E073E" w14:textId="77777777" w:rsidR="00177DFA" w:rsidRPr="00217EA4" w:rsidRDefault="00177DFA" w:rsidP="00177DFA">
            <w:pPr>
              <w:snapToGrid w:val="0"/>
              <w:spacing w:line="0" w:lineRule="atLeast"/>
              <w:rPr>
                <w:sz w:val="18"/>
                <w:szCs w:val="18"/>
              </w:rPr>
            </w:pPr>
          </w:p>
          <w:p w14:paraId="2108AA52" w14:textId="77777777" w:rsidR="00EA2A88" w:rsidRDefault="00177DFA" w:rsidP="00481FA5">
            <w:pPr>
              <w:snapToGrid w:val="0"/>
              <w:spacing w:line="240" w:lineRule="exact"/>
              <w:ind w:leftChars="161" w:left="339" w:rightChars="140" w:right="294" w:hanging="1"/>
              <w:rPr>
                <w:sz w:val="16"/>
                <w:szCs w:val="16"/>
              </w:rPr>
            </w:pPr>
            <w:r w:rsidRPr="00CD296B">
              <w:rPr>
                <w:rFonts w:hint="eastAsia"/>
                <w:sz w:val="16"/>
                <w:szCs w:val="16"/>
              </w:rPr>
              <w:t>最近</w:t>
            </w:r>
            <w:r w:rsidRPr="00CD296B">
              <w:rPr>
                <w:rFonts w:hint="eastAsia"/>
                <w:sz w:val="16"/>
                <w:szCs w:val="16"/>
              </w:rPr>
              <w:t>3</w:t>
            </w:r>
            <w:r w:rsidR="00873B12">
              <w:rPr>
                <w:rFonts w:hint="eastAsia"/>
                <w:sz w:val="16"/>
                <w:szCs w:val="16"/>
              </w:rPr>
              <w:t>か</w:t>
            </w:r>
            <w:r w:rsidRPr="00CD296B">
              <w:rPr>
                <w:rFonts w:hint="eastAsia"/>
                <w:sz w:val="16"/>
                <w:szCs w:val="16"/>
              </w:rPr>
              <w:t>月以内撮影</w:t>
            </w:r>
          </w:p>
          <w:p w14:paraId="3B9862E9" w14:textId="6756BFE1" w:rsidR="00EA2A88" w:rsidDel="0027247A" w:rsidRDefault="0027247A" w:rsidP="00481FA5">
            <w:pPr>
              <w:snapToGrid w:val="0"/>
              <w:spacing w:line="240" w:lineRule="exact"/>
              <w:ind w:leftChars="161" w:left="339" w:rightChars="140" w:right="294" w:hanging="1"/>
              <w:rPr>
                <w:del w:id="4" w:author="中野　知也" w:date="2025-04-17T14:22:00Z" w16du:dateUtc="2025-04-17T05:22:00Z"/>
                <w:sz w:val="16"/>
                <w:szCs w:val="16"/>
              </w:rPr>
            </w:pPr>
            <w:ins w:id="5" w:author="中野　知也" w:date="2025-04-17T14:22:00Z" w16du:dateUtc="2025-04-17T05:22:00Z">
              <w:r w:rsidRPr="0027247A">
                <w:rPr>
                  <w:rFonts w:hint="eastAsia"/>
                  <w:sz w:val="16"/>
                  <w:szCs w:val="16"/>
                </w:rPr>
                <w:t>縦</w:t>
              </w:r>
              <w:r w:rsidRPr="0027247A">
                <w:rPr>
                  <w:rFonts w:hint="eastAsia"/>
                  <w:sz w:val="16"/>
                  <w:szCs w:val="16"/>
                </w:rPr>
                <w:t>308</w:t>
              </w:r>
              <w:r w:rsidRPr="0027247A">
                <w:rPr>
                  <w:rFonts w:hint="eastAsia"/>
                  <w:sz w:val="16"/>
                  <w:szCs w:val="16"/>
                </w:rPr>
                <w:t>ピクセル</w:t>
              </w:r>
              <w:r w:rsidRPr="0027247A">
                <w:rPr>
                  <w:rFonts w:hint="eastAsia"/>
                  <w:sz w:val="16"/>
                  <w:szCs w:val="16"/>
                </w:rPr>
                <w:t xml:space="preserve"> </w:t>
              </w:r>
              <w:r w:rsidRPr="0027247A">
                <w:rPr>
                  <w:rFonts w:hint="eastAsia"/>
                  <w:sz w:val="16"/>
                  <w:szCs w:val="16"/>
                </w:rPr>
                <w:t>×</w:t>
              </w:r>
              <w:r w:rsidRPr="0027247A">
                <w:rPr>
                  <w:rFonts w:hint="eastAsia"/>
                  <w:sz w:val="16"/>
                  <w:szCs w:val="16"/>
                </w:rPr>
                <w:t xml:space="preserve"> </w:t>
              </w:r>
              <w:r w:rsidRPr="0027247A">
                <w:rPr>
                  <w:rFonts w:hint="eastAsia"/>
                  <w:sz w:val="16"/>
                  <w:szCs w:val="16"/>
                </w:rPr>
                <w:t>横</w:t>
              </w:r>
              <w:r w:rsidRPr="0027247A">
                <w:rPr>
                  <w:rFonts w:hint="eastAsia"/>
                  <w:sz w:val="16"/>
                  <w:szCs w:val="16"/>
                </w:rPr>
                <w:t>236</w:t>
              </w:r>
              <w:r w:rsidRPr="0027247A">
                <w:rPr>
                  <w:rFonts w:hint="eastAsia"/>
                  <w:sz w:val="16"/>
                  <w:szCs w:val="16"/>
                </w:rPr>
                <w:t>ピクセル</w:t>
              </w:r>
            </w:ins>
            <w:del w:id="6" w:author="中野　知也" w:date="2025-04-17T14:22:00Z" w16du:dateUtc="2025-04-17T05:22:00Z">
              <w:r w:rsidR="00EA2A88" w:rsidRPr="00EA2A88" w:rsidDel="0027247A">
                <w:rPr>
                  <w:rFonts w:hint="eastAsia"/>
                  <w:sz w:val="16"/>
                  <w:szCs w:val="16"/>
                </w:rPr>
                <w:delText>縦</w:delText>
              </w:r>
              <w:r w:rsidR="00EA2A88" w:rsidRPr="00EA2A88" w:rsidDel="0027247A">
                <w:rPr>
                  <w:rFonts w:hint="eastAsia"/>
                  <w:sz w:val="16"/>
                  <w:szCs w:val="16"/>
                </w:rPr>
                <w:delText>4cm</w:delText>
              </w:r>
              <w:r w:rsidR="00374126" w:rsidDel="0027247A">
                <w:rPr>
                  <w:rFonts w:hint="eastAsia"/>
                  <w:sz w:val="16"/>
                  <w:szCs w:val="16"/>
                </w:rPr>
                <w:delText>×</w:delText>
              </w:r>
              <w:r w:rsidR="00EA2A88" w:rsidRPr="00EA2A88" w:rsidDel="0027247A">
                <w:rPr>
                  <w:rFonts w:hint="eastAsia"/>
                  <w:sz w:val="16"/>
                  <w:szCs w:val="16"/>
                </w:rPr>
                <w:delText>横</w:delText>
              </w:r>
              <w:r w:rsidR="00EA2A88" w:rsidRPr="00EA2A88" w:rsidDel="0027247A">
                <w:rPr>
                  <w:rFonts w:hint="eastAsia"/>
                  <w:sz w:val="16"/>
                  <w:szCs w:val="16"/>
                </w:rPr>
                <w:delText>3cm</w:delText>
              </w:r>
              <w:r w:rsidR="00EA2A88" w:rsidRPr="00EA2A88" w:rsidDel="0027247A">
                <w:rPr>
                  <w:rFonts w:hint="eastAsia"/>
                  <w:sz w:val="16"/>
                  <w:szCs w:val="16"/>
                </w:rPr>
                <w:delText>相当</w:delText>
              </w:r>
            </w:del>
          </w:p>
          <w:p w14:paraId="3131F53A" w14:textId="2374316A" w:rsidR="00481FA5" w:rsidRDefault="00224951" w:rsidP="00481FA5">
            <w:pPr>
              <w:snapToGrid w:val="0"/>
              <w:spacing w:line="240" w:lineRule="exact"/>
              <w:ind w:leftChars="161" w:left="339" w:rightChars="140" w:right="294" w:hanging="1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画像データ</w:t>
            </w:r>
            <w:r w:rsidR="00481FA5">
              <w:rPr>
                <w:rFonts w:hint="eastAsia"/>
                <w:sz w:val="16"/>
                <w:szCs w:val="16"/>
              </w:rPr>
              <w:t>をここに</w:t>
            </w:r>
            <w:r>
              <w:rPr>
                <w:rFonts w:hint="eastAsia"/>
                <w:sz w:val="16"/>
                <w:szCs w:val="16"/>
              </w:rPr>
              <w:t>貼り付ける</w:t>
            </w:r>
            <w:r w:rsidR="00481FA5">
              <w:rPr>
                <w:rFonts w:hint="eastAsia"/>
                <w:sz w:val="16"/>
                <w:szCs w:val="16"/>
              </w:rPr>
              <w:t>こと</w:t>
            </w:r>
          </w:p>
          <w:p w14:paraId="70A142C4" w14:textId="77777777" w:rsidR="00481FA5" w:rsidRPr="00481FA5" w:rsidRDefault="00481FA5" w:rsidP="00481FA5">
            <w:pPr>
              <w:snapToGrid w:val="0"/>
              <w:spacing w:line="240" w:lineRule="exact"/>
              <w:jc w:val="left"/>
              <w:rPr>
                <w:sz w:val="16"/>
                <w:szCs w:val="16"/>
              </w:rPr>
            </w:pPr>
          </w:p>
          <w:p w14:paraId="70C01C8A" w14:textId="77777777" w:rsidR="00177DFA" w:rsidRDefault="00177DFA" w:rsidP="00177DFA">
            <w:pPr>
              <w:spacing w:line="0" w:lineRule="atLeast"/>
              <w:rPr>
                <w:sz w:val="18"/>
                <w:szCs w:val="18"/>
              </w:rPr>
            </w:pPr>
          </w:p>
          <w:p w14:paraId="1513C44F" w14:textId="77777777" w:rsidR="00177DFA" w:rsidRPr="00CD296B" w:rsidRDefault="00177DFA" w:rsidP="00177DFA">
            <w:pPr>
              <w:spacing w:line="0" w:lineRule="atLeast"/>
              <w:rPr>
                <w:sz w:val="18"/>
                <w:szCs w:val="18"/>
              </w:rPr>
            </w:pPr>
          </w:p>
          <w:p w14:paraId="79EBBC69" w14:textId="77777777" w:rsidR="00177DFA" w:rsidRPr="00217EA4" w:rsidRDefault="00177DFA" w:rsidP="00EA2A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7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A7FD8E" w14:textId="7E470B47" w:rsidR="00177DFA" w:rsidRPr="00783425" w:rsidRDefault="00177DFA" w:rsidP="00177DFA">
            <w:pPr>
              <w:snapToGrid w:val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83425">
              <w:rPr>
                <w:rFonts w:asciiTheme="majorEastAsia" w:eastAsiaTheme="majorEastAsia" w:hAnsiTheme="majorEastAsia" w:hint="eastAsia"/>
                <w:sz w:val="18"/>
                <w:szCs w:val="18"/>
              </w:rPr>
              <w:t>在籍中（又は出身）の大学</w:t>
            </w:r>
          </w:p>
        </w:tc>
      </w:tr>
      <w:tr w:rsidR="00177DFA" w:rsidRPr="00DA404A" w14:paraId="1112AECF" w14:textId="77777777" w:rsidTr="00BD1BD2">
        <w:trPr>
          <w:trHeight w:val="1933"/>
        </w:trPr>
        <w:tc>
          <w:tcPr>
            <w:tcW w:w="226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2BB1F5F" w14:textId="77777777" w:rsidR="00177DFA" w:rsidRPr="00CD296B" w:rsidRDefault="00177DFA" w:rsidP="00177DFA">
            <w:pPr>
              <w:spacing w:line="0" w:lineRule="atLeast"/>
              <w:ind w:leftChars="166" w:left="349"/>
              <w:rPr>
                <w:sz w:val="16"/>
                <w:szCs w:val="16"/>
              </w:rPr>
            </w:pPr>
          </w:p>
        </w:tc>
        <w:tc>
          <w:tcPr>
            <w:tcW w:w="767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AF3A08" w14:textId="77777777" w:rsidR="00177DFA" w:rsidRPr="00783425" w:rsidRDefault="00177DFA" w:rsidP="00177DFA">
            <w:pPr>
              <w:adjustRightInd w:val="0"/>
              <w:snapToGrid w:val="0"/>
              <w:spacing w:beforeLines="50" w:before="180" w:afterLines="50" w:after="180" w:line="360" w:lineRule="auto"/>
              <w:jc w:val="right"/>
              <w:rPr>
                <w:sz w:val="18"/>
                <w:szCs w:val="18"/>
              </w:rPr>
            </w:pPr>
            <w:r w:rsidRPr="00783425">
              <w:rPr>
                <w:rFonts w:hint="eastAsia"/>
                <w:sz w:val="18"/>
                <w:szCs w:val="18"/>
              </w:rPr>
              <w:t>大学　　　　　　　　　学部　　　　　　　　　類・学科</w:t>
            </w:r>
          </w:p>
          <w:p w14:paraId="482AA6A9" w14:textId="77777777" w:rsidR="00830BD2" w:rsidRDefault="00830BD2" w:rsidP="00177DFA">
            <w:pPr>
              <w:adjustRightInd w:val="0"/>
              <w:snapToGrid w:val="0"/>
              <w:spacing w:line="276" w:lineRule="auto"/>
              <w:ind w:leftChars="295" w:left="619" w:right="1077"/>
              <w:rPr>
                <w:sz w:val="18"/>
                <w:szCs w:val="18"/>
              </w:rPr>
            </w:pPr>
          </w:p>
          <w:p w14:paraId="7E006254" w14:textId="35E25D86" w:rsidR="00177DFA" w:rsidRPr="00783425" w:rsidRDefault="00177DFA" w:rsidP="00177DFA">
            <w:pPr>
              <w:adjustRightInd w:val="0"/>
              <w:snapToGrid w:val="0"/>
              <w:spacing w:line="276" w:lineRule="auto"/>
              <w:ind w:leftChars="295" w:left="619" w:right="1077"/>
              <w:rPr>
                <w:sz w:val="18"/>
                <w:szCs w:val="18"/>
              </w:rPr>
            </w:pPr>
            <w:r w:rsidRPr="00783425">
              <w:rPr>
                <w:rFonts w:hint="eastAsia"/>
                <w:sz w:val="18"/>
                <w:szCs w:val="18"/>
              </w:rPr>
              <w:t>□　　　　年　　　月　卒業</w:t>
            </w:r>
          </w:p>
          <w:p w14:paraId="1F379E4F" w14:textId="5C9FBC87" w:rsidR="00177DFA" w:rsidRDefault="00177DFA" w:rsidP="00177DFA">
            <w:pPr>
              <w:adjustRightInd w:val="0"/>
              <w:snapToGrid w:val="0"/>
              <w:spacing w:line="276" w:lineRule="auto"/>
              <w:ind w:leftChars="295" w:left="619" w:right="24"/>
              <w:rPr>
                <w:sz w:val="18"/>
                <w:szCs w:val="18"/>
              </w:rPr>
            </w:pPr>
            <w:r w:rsidRPr="00783425">
              <w:rPr>
                <w:rFonts w:hint="eastAsia"/>
                <w:sz w:val="18"/>
                <w:szCs w:val="18"/>
              </w:rPr>
              <w:t>□　　　　年次在籍（在籍状況：在学中・</w:t>
            </w:r>
            <w:r w:rsidRPr="00783425">
              <w:rPr>
                <w:sz w:val="18"/>
                <w:szCs w:val="18"/>
              </w:rPr>
              <w:t>休学中</w:t>
            </w:r>
            <w:r w:rsidRPr="00783425">
              <w:rPr>
                <w:rFonts w:hint="eastAsia"/>
                <w:sz w:val="18"/>
                <w:szCs w:val="18"/>
              </w:rPr>
              <w:t xml:space="preserve">・その他（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83425">
              <w:rPr>
                <w:rFonts w:hint="eastAsia"/>
                <w:sz w:val="18"/>
                <w:szCs w:val="18"/>
              </w:rPr>
              <w:t xml:space="preserve">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sz w:val="18"/>
                <w:szCs w:val="18"/>
              </w:rPr>
              <w:t xml:space="preserve">　</w:t>
            </w:r>
            <w:r w:rsidRPr="00783425">
              <w:rPr>
                <w:rFonts w:hint="eastAsia"/>
                <w:sz w:val="18"/>
                <w:szCs w:val="18"/>
              </w:rPr>
              <w:t xml:space="preserve">　　）</w:t>
            </w:r>
          </w:p>
          <w:p w14:paraId="3CFB55AD" w14:textId="74FA241A" w:rsidR="00177DFA" w:rsidRPr="00783425" w:rsidRDefault="00177DFA" w:rsidP="00177DFA">
            <w:pPr>
              <w:adjustRightInd w:val="0"/>
              <w:snapToGrid w:val="0"/>
              <w:spacing w:line="276" w:lineRule="auto"/>
              <w:ind w:leftChars="295" w:left="619" w:right="-118"/>
              <w:jc w:val="right"/>
              <w:rPr>
                <w:sz w:val="18"/>
                <w:szCs w:val="18"/>
              </w:rPr>
            </w:pPr>
            <w:r w:rsidRPr="00783425">
              <w:rPr>
                <w:rFonts w:hint="eastAsia"/>
                <w:sz w:val="18"/>
                <w:szCs w:val="18"/>
              </w:rPr>
              <w:t xml:space="preserve">　　　</w:t>
            </w:r>
            <w:r>
              <w:rPr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⇒</w:t>
            </w:r>
            <w:r>
              <w:rPr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6"/>
                <w:szCs w:val="16"/>
              </w:rPr>
              <w:t>本学</w:t>
            </w:r>
            <w:r w:rsidRPr="00783425">
              <w:rPr>
                <w:rFonts w:hint="eastAsia"/>
                <w:sz w:val="16"/>
                <w:szCs w:val="16"/>
              </w:rPr>
              <w:t>在籍者は学生証番号を記入〔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783425">
              <w:rPr>
                <w:rFonts w:hint="eastAsia"/>
                <w:sz w:val="16"/>
                <w:szCs w:val="16"/>
              </w:rPr>
              <w:t xml:space="preserve">　　　　　　　　　　　〕</w:t>
            </w:r>
          </w:p>
        </w:tc>
      </w:tr>
      <w:tr w:rsidR="00177DFA" w:rsidRPr="00CD296B" w14:paraId="6DEDC54C" w14:textId="77777777" w:rsidTr="00177DFA">
        <w:trPr>
          <w:trHeight w:val="178"/>
        </w:trPr>
        <w:tc>
          <w:tcPr>
            <w:tcW w:w="226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4C8F054" w14:textId="77777777" w:rsidR="00177DFA" w:rsidRPr="00CD296B" w:rsidRDefault="00177DFA" w:rsidP="00177DFA">
            <w:pPr>
              <w:spacing w:line="0" w:lineRule="atLeast"/>
              <w:ind w:leftChars="166" w:left="349"/>
              <w:rPr>
                <w:sz w:val="16"/>
                <w:szCs w:val="16"/>
              </w:rPr>
            </w:pPr>
          </w:p>
        </w:tc>
        <w:tc>
          <w:tcPr>
            <w:tcW w:w="7674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BB871AC" w14:textId="7B3D8D41" w:rsidR="00177DFA" w:rsidRPr="0027247A" w:rsidRDefault="00177DFA" w:rsidP="00177DFA">
            <w:pPr>
              <w:snapToGrid w:val="0"/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783425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令</w:t>
            </w:r>
            <w:r w:rsidRPr="00783425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和</w:t>
            </w:r>
            <w:ins w:id="7" w:author="中野　知也" w:date="2025-04-17T14:22:00Z" w16du:dateUtc="2025-04-17T05:22:00Z">
              <w:r w:rsidR="0027247A">
                <w:rPr>
                  <w:rFonts w:asciiTheme="majorEastAsia" w:eastAsiaTheme="majorEastAsia" w:hAnsiTheme="majorEastAsia" w:hint="eastAsia"/>
                  <w:kern w:val="0"/>
                  <w:sz w:val="18"/>
                  <w:szCs w:val="18"/>
                </w:rPr>
                <w:t>8</w:t>
              </w:r>
            </w:ins>
            <w:del w:id="8" w:author="中野　知也" w:date="2025-04-17T14:22:00Z" w16du:dateUtc="2025-04-17T05:22:00Z">
              <w:r w:rsidR="003620A8" w:rsidDel="0027247A">
                <w:rPr>
                  <w:rFonts w:asciiTheme="majorEastAsia" w:eastAsiaTheme="majorEastAsia" w:hAnsiTheme="majorEastAsia" w:hint="eastAsia"/>
                  <w:kern w:val="0"/>
                  <w:sz w:val="18"/>
                  <w:szCs w:val="18"/>
                </w:rPr>
                <w:delText>7</w:delText>
              </w:r>
            </w:del>
            <w:r w:rsidR="008E79E4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(202</w:t>
            </w:r>
            <w:ins w:id="9" w:author="中野　知也" w:date="2025-04-17T14:22:00Z" w16du:dateUtc="2025-04-17T05:22:00Z">
              <w:r w:rsidR="0027247A">
                <w:rPr>
                  <w:rFonts w:asciiTheme="majorEastAsia" w:eastAsiaTheme="majorEastAsia" w:hAnsiTheme="majorEastAsia" w:hint="eastAsia"/>
                  <w:kern w:val="0"/>
                  <w:sz w:val="18"/>
                  <w:szCs w:val="18"/>
                </w:rPr>
                <w:t>6</w:t>
              </w:r>
            </w:ins>
            <w:del w:id="10" w:author="中野　知也" w:date="2025-04-17T14:22:00Z" w16du:dateUtc="2025-04-17T05:22:00Z">
              <w:r w:rsidR="003620A8" w:rsidDel="0027247A">
                <w:rPr>
                  <w:rFonts w:asciiTheme="majorEastAsia" w:eastAsiaTheme="majorEastAsia" w:hAnsiTheme="majorEastAsia" w:hint="eastAsia"/>
                  <w:kern w:val="0"/>
                  <w:sz w:val="18"/>
                  <w:szCs w:val="18"/>
                </w:rPr>
                <w:delText>5</w:delText>
              </w:r>
            </w:del>
            <w:r w:rsidR="008E79E4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)</w:t>
            </w:r>
            <w:r w:rsidRPr="00783425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年4月以降の予定</w:t>
            </w:r>
          </w:p>
        </w:tc>
      </w:tr>
      <w:tr w:rsidR="00177DFA" w:rsidRPr="00CD296B" w14:paraId="5DF590EC" w14:textId="77777777" w:rsidTr="00BD1BD2">
        <w:trPr>
          <w:trHeight w:val="1419"/>
        </w:trPr>
        <w:tc>
          <w:tcPr>
            <w:tcW w:w="22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B6F184" w14:textId="77777777" w:rsidR="00177DFA" w:rsidRPr="00CD296B" w:rsidRDefault="00177DFA" w:rsidP="00177DFA">
            <w:pPr>
              <w:spacing w:line="0" w:lineRule="atLeast"/>
              <w:ind w:leftChars="166" w:left="349"/>
              <w:rPr>
                <w:sz w:val="16"/>
                <w:szCs w:val="16"/>
              </w:rPr>
            </w:pPr>
          </w:p>
        </w:tc>
        <w:tc>
          <w:tcPr>
            <w:tcW w:w="767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C27C91" w14:textId="55BBEDA4" w:rsidR="00177DFA" w:rsidRPr="009F36F0" w:rsidRDefault="00177DFA" w:rsidP="00177DFA">
            <w:pPr>
              <w:ind w:left="420" w:hangingChars="200" w:hanging="420"/>
              <w:jc w:val="left"/>
              <w:rPr>
                <w:kern w:val="0"/>
                <w:szCs w:val="21"/>
              </w:rPr>
            </w:pPr>
          </w:p>
          <w:p w14:paraId="2CFE6E0C" w14:textId="77777777" w:rsidR="00177DFA" w:rsidRPr="009F36F0" w:rsidRDefault="00177DFA" w:rsidP="00177DFA">
            <w:pPr>
              <w:ind w:left="420" w:hangingChars="200" w:hanging="420"/>
              <w:jc w:val="left"/>
              <w:rPr>
                <w:kern w:val="0"/>
                <w:szCs w:val="21"/>
              </w:rPr>
            </w:pPr>
          </w:p>
          <w:p w14:paraId="18D9288E" w14:textId="57D7BEF8" w:rsidR="00177DFA" w:rsidRPr="00783425" w:rsidRDefault="00177DFA" w:rsidP="00177DFA">
            <w:pPr>
              <w:spacing w:line="200" w:lineRule="exact"/>
              <w:ind w:left="320" w:hangingChars="200" w:hanging="320"/>
              <w:jc w:val="left"/>
              <w:rPr>
                <w:kern w:val="0"/>
                <w:sz w:val="18"/>
                <w:szCs w:val="18"/>
              </w:rPr>
            </w:pPr>
            <w:r w:rsidRPr="00783425">
              <w:rPr>
                <w:rFonts w:hint="eastAsia"/>
                <w:kern w:val="0"/>
                <w:sz w:val="16"/>
                <w:szCs w:val="16"/>
              </w:rPr>
              <w:t>注：“○○大学○学部○年次在籍予定”“</w:t>
            </w:r>
            <w:r>
              <w:rPr>
                <w:rFonts w:hint="eastAsia"/>
                <w:kern w:val="0"/>
                <w:sz w:val="16"/>
                <w:szCs w:val="16"/>
              </w:rPr>
              <w:t>所属</w:t>
            </w:r>
            <w:r>
              <w:rPr>
                <w:kern w:val="0"/>
                <w:sz w:val="16"/>
                <w:szCs w:val="16"/>
              </w:rPr>
              <w:t>機関・社名</w:t>
            </w:r>
            <w:r>
              <w:rPr>
                <w:rFonts w:hint="eastAsia"/>
                <w:kern w:val="0"/>
                <w:sz w:val="16"/>
                <w:szCs w:val="16"/>
              </w:rPr>
              <w:t>／</w:t>
            </w:r>
            <w:r>
              <w:rPr>
                <w:kern w:val="0"/>
                <w:sz w:val="16"/>
                <w:szCs w:val="16"/>
              </w:rPr>
              <w:t>職名</w:t>
            </w:r>
            <w:r w:rsidRPr="00783425">
              <w:rPr>
                <w:rFonts w:hint="eastAsia"/>
                <w:kern w:val="0"/>
                <w:sz w:val="16"/>
                <w:szCs w:val="16"/>
              </w:rPr>
              <w:t>”“未定”など教育部研究生以外の活動予定を記入すること。（</w:t>
            </w:r>
            <w:r>
              <w:rPr>
                <w:rFonts w:hint="eastAsia"/>
                <w:sz w:val="16"/>
                <w:szCs w:val="16"/>
                <w:u w:val="single"/>
              </w:rPr>
              <w:t>本</w:t>
            </w:r>
            <w:r w:rsidRPr="002805EE">
              <w:rPr>
                <w:sz w:val="16"/>
                <w:szCs w:val="16"/>
                <w:u w:val="single"/>
              </w:rPr>
              <w:t>研究生</w:t>
            </w:r>
            <w:r w:rsidRPr="002805EE">
              <w:rPr>
                <w:rFonts w:hint="eastAsia"/>
                <w:sz w:val="16"/>
                <w:szCs w:val="16"/>
                <w:u w:val="single"/>
              </w:rPr>
              <w:t>入学</w:t>
            </w:r>
            <w:r w:rsidRPr="00783425">
              <w:rPr>
                <w:rFonts w:hint="eastAsia"/>
                <w:sz w:val="16"/>
                <w:szCs w:val="16"/>
                <w:u w:val="single"/>
              </w:rPr>
              <w:t>時</w:t>
            </w:r>
            <w:r>
              <w:rPr>
                <w:rFonts w:hint="eastAsia"/>
                <w:sz w:val="16"/>
                <w:szCs w:val="16"/>
                <w:u w:val="single"/>
              </w:rPr>
              <w:t>に</w:t>
            </w:r>
            <w:r w:rsidRPr="00783425">
              <w:rPr>
                <w:rFonts w:hint="eastAsia"/>
                <w:sz w:val="16"/>
                <w:szCs w:val="16"/>
                <w:u w:val="single"/>
              </w:rPr>
              <w:t>大学院</w:t>
            </w:r>
            <w:r>
              <w:rPr>
                <w:rFonts w:hint="eastAsia"/>
                <w:sz w:val="16"/>
                <w:szCs w:val="16"/>
                <w:u w:val="single"/>
              </w:rPr>
              <w:t>に</w:t>
            </w:r>
            <w:r w:rsidRPr="00783425">
              <w:rPr>
                <w:rFonts w:hint="eastAsia"/>
                <w:sz w:val="16"/>
                <w:szCs w:val="16"/>
                <w:u w:val="single"/>
              </w:rPr>
              <w:t>在籍している者は入学できません。</w:t>
            </w:r>
            <w:r w:rsidRPr="00783425">
              <w:rPr>
                <w:rFonts w:hint="eastAsia"/>
                <w:sz w:val="16"/>
                <w:szCs w:val="16"/>
              </w:rPr>
              <w:t>）</w:t>
            </w:r>
          </w:p>
        </w:tc>
      </w:tr>
      <w:tr w:rsidR="00177DFA" w:rsidRPr="00CD296B" w14:paraId="1CAC6483" w14:textId="77777777" w:rsidTr="00BD1BD2">
        <w:trPr>
          <w:trHeight w:val="1968"/>
        </w:trPr>
        <w:tc>
          <w:tcPr>
            <w:tcW w:w="226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0C5968F" w14:textId="77777777" w:rsidR="00177DFA" w:rsidRPr="00D95265" w:rsidRDefault="00177DFA" w:rsidP="00177DF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868F9">
              <w:rPr>
                <w:rFonts w:asciiTheme="majorEastAsia" w:eastAsiaTheme="majorEastAsia" w:hAnsiTheme="majorEastAsia" w:hint="eastAsia"/>
                <w:spacing w:val="135"/>
                <w:kern w:val="0"/>
                <w:sz w:val="18"/>
                <w:szCs w:val="18"/>
                <w:fitText w:val="1080" w:id="-77847808"/>
              </w:rPr>
              <w:t>現住</w:t>
            </w:r>
            <w:r w:rsidRPr="00D868F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  <w:fitText w:val="1080" w:id="-77847808"/>
              </w:rPr>
              <w:t>所</w:t>
            </w:r>
          </w:p>
        </w:tc>
        <w:tc>
          <w:tcPr>
            <w:tcW w:w="7674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72DCA36" w14:textId="2DBABA27" w:rsidR="00177DFA" w:rsidRDefault="00895F09" w:rsidP="00177DFA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〒</w:t>
            </w:r>
            <w:r w:rsidR="00177DFA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177DFA">
              <w:rPr>
                <w:rFonts w:ascii="ＭＳ 明朝" w:hAnsi="ＭＳ 明朝"/>
                <w:sz w:val="18"/>
                <w:szCs w:val="18"/>
              </w:rPr>
              <w:t xml:space="preserve">　　　　　　　　　　　　　　　　　　</w:t>
            </w:r>
          </w:p>
          <w:p w14:paraId="22B3406D" w14:textId="57D5670E" w:rsidR="00177DFA" w:rsidRDefault="00177DFA" w:rsidP="00177DFA">
            <w:pPr>
              <w:rPr>
                <w:rFonts w:ascii="ＭＳ 明朝" w:hAnsi="ＭＳ 明朝"/>
                <w:sz w:val="18"/>
                <w:szCs w:val="18"/>
              </w:rPr>
            </w:pPr>
          </w:p>
          <w:p w14:paraId="30DF6BCA" w14:textId="77777777" w:rsidR="00D06275" w:rsidRDefault="00D06275" w:rsidP="00177DFA">
            <w:pPr>
              <w:rPr>
                <w:rFonts w:ascii="ＭＳ 明朝" w:hAnsi="ＭＳ 明朝"/>
                <w:sz w:val="18"/>
                <w:szCs w:val="18"/>
              </w:rPr>
            </w:pPr>
          </w:p>
          <w:p w14:paraId="2B906E1E" w14:textId="77777777" w:rsidR="00177DFA" w:rsidRDefault="00D06275" w:rsidP="00177DFA">
            <w:pPr>
              <w:rPr>
                <w:sz w:val="18"/>
                <w:szCs w:val="18"/>
              </w:rPr>
            </w:pPr>
            <w:r w:rsidRPr="00CD296B">
              <w:rPr>
                <w:rFonts w:hint="eastAsia"/>
                <w:sz w:val="18"/>
                <w:szCs w:val="18"/>
              </w:rPr>
              <w:sym w:font="Wingdings" w:char="F028"/>
            </w:r>
            <w:r w:rsidRPr="00CD296B">
              <w:rPr>
                <w:rFonts w:hint="eastAsia"/>
                <w:sz w:val="18"/>
                <w:szCs w:val="18"/>
              </w:rPr>
              <w:t xml:space="preserve">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CD296B">
              <w:rPr>
                <w:rFonts w:hint="eastAsia"/>
                <w:sz w:val="18"/>
                <w:szCs w:val="18"/>
              </w:rPr>
              <w:t xml:space="preserve">　　（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CD296B">
              <w:rPr>
                <w:rFonts w:hint="eastAsia"/>
                <w:sz w:val="18"/>
                <w:szCs w:val="18"/>
              </w:rPr>
              <w:t xml:space="preserve">　　）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</w:p>
          <w:p w14:paraId="51BB6206" w14:textId="1BB5E861" w:rsidR="00520201" w:rsidRPr="00520201" w:rsidRDefault="00520201" w:rsidP="00177DFA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Email</w:t>
            </w:r>
          </w:p>
        </w:tc>
      </w:tr>
      <w:tr w:rsidR="00177DFA" w:rsidRPr="00CD296B" w14:paraId="28D9D47F" w14:textId="77777777" w:rsidTr="00177DFA">
        <w:trPr>
          <w:trHeight w:val="388"/>
        </w:trPr>
        <w:tc>
          <w:tcPr>
            <w:tcW w:w="9941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C98B163" w14:textId="11E55502" w:rsidR="00177DFA" w:rsidRPr="00D95265" w:rsidRDefault="00177DFA" w:rsidP="00177DFA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D95265">
              <w:rPr>
                <w:rFonts w:asciiTheme="majorEastAsia" w:eastAsiaTheme="majorEastAsia" w:hAnsiTheme="majorEastAsia" w:hint="eastAsia"/>
                <w:sz w:val="18"/>
                <w:szCs w:val="18"/>
              </w:rPr>
              <w:t>履　歴　[高等学校卒業より記入（職歴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等</w:t>
            </w:r>
            <w:r w:rsidRPr="00D95265">
              <w:rPr>
                <w:rFonts w:asciiTheme="majorEastAsia" w:eastAsiaTheme="majorEastAsia" w:hAnsiTheme="majorEastAsia" w:hint="eastAsia"/>
                <w:sz w:val="18"/>
                <w:szCs w:val="18"/>
              </w:rPr>
              <w:t>含む。）]</w:t>
            </w:r>
          </w:p>
        </w:tc>
      </w:tr>
      <w:tr w:rsidR="00177DFA" w:rsidRPr="00CD296B" w14:paraId="07598E8A" w14:textId="77777777" w:rsidTr="00177DFA">
        <w:trPr>
          <w:trHeight w:val="486"/>
        </w:trPr>
        <w:tc>
          <w:tcPr>
            <w:tcW w:w="2267" w:type="dxa"/>
            <w:tcBorders>
              <w:left w:val="single" w:sz="12" w:space="0" w:color="auto"/>
            </w:tcBorders>
            <w:vAlign w:val="center"/>
          </w:tcPr>
          <w:p w14:paraId="47B9C216" w14:textId="77777777" w:rsidR="00177DFA" w:rsidRPr="00CD296B" w:rsidRDefault="00177DFA" w:rsidP="00177DFA">
            <w:pPr>
              <w:jc w:val="right"/>
              <w:rPr>
                <w:sz w:val="18"/>
                <w:szCs w:val="18"/>
              </w:rPr>
            </w:pPr>
            <w:r w:rsidRPr="00CD296B">
              <w:rPr>
                <w:rFonts w:hint="eastAsia"/>
                <w:sz w:val="18"/>
                <w:szCs w:val="18"/>
              </w:rPr>
              <w:t>年　　　　月</w:t>
            </w:r>
          </w:p>
        </w:tc>
        <w:tc>
          <w:tcPr>
            <w:tcW w:w="7674" w:type="dxa"/>
            <w:gridSpan w:val="3"/>
            <w:tcBorders>
              <w:right w:val="single" w:sz="12" w:space="0" w:color="auto"/>
            </w:tcBorders>
            <w:vAlign w:val="center"/>
          </w:tcPr>
          <w:p w14:paraId="3C579771" w14:textId="77777777" w:rsidR="00177DFA" w:rsidRPr="00CD296B" w:rsidRDefault="00177DFA" w:rsidP="00177DFA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高等学校卒業</w:t>
            </w:r>
          </w:p>
        </w:tc>
      </w:tr>
      <w:tr w:rsidR="00177DFA" w:rsidRPr="00CD296B" w14:paraId="1BEE4544" w14:textId="77777777" w:rsidTr="00177DFA">
        <w:trPr>
          <w:trHeight w:val="486"/>
        </w:trPr>
        <w:tc>
          <w:tcPr>
            <w:tcW w:w="2267" w:type="dxa"/>
            <w:tcBorders>
              <w:left w:val="single" w:sz="12" w:space="0" w:color="auto"/>
            </w:tcBorders>
            <w:vAlign w:val="center"/>
          </w:tcPr>
          <w:p w14:paraId="11BDF85C" w14:textId="77777777" w:rsidR="00177DFA" w:rsidRDefault="00177DFA" w:rsidP="00177DFA">
            <w:pPr>
              <w:jc w:val="right"/>
            </w:pPr>
            <w:r w:rsidRPr="00C77D5F">
              <w:rPr>
                <w:rFonts w:hint="eastAsia"/>
                <w:sz w:val="18"/>
                <w:szCs w:val="18"/>
              </w:rPr>
              <w:t>年　　　　月</w:t>
            </w:r>
          </w:p>
        </w:tc>
        <w:tc>
          <w:tcPr>
            <w:tcW w:w="7674" w:type="dxa"/>
            <w:gridSpan w:val="3"/>
            <w:tcBorders>
              <w:right w:val="single" w:sz="12" w:space="0" w:color="auto"/>
            </w:tcBorders>
            <w:vAlign w:val="center"/>
          </w:tcPr>
          <w:p w14:paraId="3FEDAC0D" w14:textId="77777777" w:rsidR="00177DFA" w:rsidRPr="00CD296B" w:rsidRDefault="00177DFA" w:rsidP="00177DFA">
            <w:pPr>
              <w:jc w:val="left"/>
              <w:rPr>
                <w:sz w:val="18"/>
                <w:szCs w:val="18"/>
              </w:rPr>
            </w:pPr>
          </w:p>
        </w:tc>
      </w:tr>
      <w:tr w:rsidR="00177DFA" w:rsidRPr="00CD296B" w14:paraId="08175D7F" w14:textId="77777777" w:rsidTr="00177DFA">
        <w:trPr>
          <w:trHeight w:val="486"/>
        </w:trPr>
        <w:tc>
          <w:tcPr>
            <w:tcW w:w="2267" w:type="dxa"/>
            <w:tcBorders>
              <w:left w:val="single" w:sz="12" w:space="0" w:color="auto"/>
            </w:tcBorders>
            <w:vAlign w:val="center"/>
          </w:tcPr>
          <w:p w14:paraId="1EE413AD" w14:textId="77777777" w:rsidR="00177DFA" w:rsidRDefault="00177DFA" w:rsidP="00177DFA">
            <w:pPr>
              <w:jc w:val="right"/>
            </w:pPr>
            <w:r w:rsidRPr="00C77D5F">
              <w:rPr>
                <w:rFonts w:hint="eastAsia"/>
                <w:sz w:val="18"/>
                <w:szCs w:val="18"/>
              </w:rPr>
              <w:t>年　　　　月</w:t>
            </w:r>
          </w:p>
        </w:tc>
        <w:tc>
          <w:tcPr>
            <w:tcW w:w="7674" w:type="dxa"/>
            <w:gridSpan w:val="3"/>
            <w:tcBorders>
              <w:right w:val="single" w:sz="12" w:space="0" w:color="auto"/>
            </w:tcBorders>
            <w:vAlign w:val="center"/>
          </w:tcPr>
          <w:p w14:paraId="2ED3A2C0" w14:textId="77777777" w:rsidR="00177DFA" w:rsidRPr="00CD296B" w:rsidRDefault="00177DFA" w:rsidP="00177DFA">
            <w:pPr>
              <w:jc w:val="left"/>
              <w:rPr>
                <w:sz w:val="18"/>
                <w:szCs w:val="18"/>
              </w:rPr>
            </w:pPr>
          </w:p>
        </w:tc>
      </w:tr>
      <w:tr w:rsidR="00177DFA" w:rsidRPr="00CD296B" w14:paraId="4C4C1783" w14:textId="77777777" w:rsidTr="00177DFA">
        <w:trPr>
          <w:trHeight w:val="486"/>
        </w:trPr>
        <w:tc>
          <w:tcPr>
            <w:tcW w:w="2267" w:type="dxa"/>
            <w:tcBorders>
              <w:left w:val="single" w:sz="12" w:space="0" w:color="auto"/>
            </w:tcBorders>
            <w:vAlign w:val="center"/>
          </w:tcPr>
          <w:p w14:paraId="036A7807" w14:textId="77777777" w:rsidR="00177DFA" w:rsidRDefault="00177DFA" w:rsidP="00177DFA">
            <w:pPr>
              <w:jc w:val="right"/>
            </w:pPr>
            <w:r w:rsidRPr="00C77D5F">
              <w:rPr>
                <w:rFonts w:hint="eastAsia"/>
                <w:sz w:val="18"/>
                <w:szCs w:val="18"/>
              </w:rPr>
              <w:t>年　　　　月</w:t>
            </w:r>
          </w:p>
        </w:tc>
        <w:tc>
          <w:tcPr>
            <w:tcW w:w="7674" w:type="dxa"/>
            <w:gridSpan w:val="3"/>
            <w:tcBorders>
              <w:right w:val="single" w:sz="12" w:space="0" w:color="auto"/>
            </w:tcBorders>
            <w:vAlign w:val="center"/>
          </w:tcPr>
          <w:p w14:paraId="268B6270" w14:textId="77777777" w:rsidR="00177DFA" w:rsidRPr="00CD296B" w:rsidRDefault="00177DFA" w:rsidP="00177DFA">
            <w:pPr>
              <w:jc w:val="left"/>
              <w:rPr>
                <w:sz w:val="18"/>
                <w:szCs w:val="18"/>
              </w:rPr>
            </w:pPr>
          </w:p>
        </w:tc>
      </w:tr>
      <w:tr w:rsidR="00177DFA" w:rsidRPr="00CD296B" w14:paraId="3CF61E12" w14:textId="77777777" w:rsidTr="00177DFA">
        <w:trPr>
          <w:trHeight w:val="486"/>
        </w:trPr>
        <w:tc>
          <w:tcPr>
            <w:tcW w:w="2267" w:type="dxa"/>
            <w:tcBorders>
              <w:left w:val="single" w:sz="12" w:space="0" w:color="auto"/>
            </w:tcBorders>
            <w:vAlign w:val="center"/>
          </w:tcPr>
          <w:p w14:paraId="1E2ED89B" w14:textId="77777777" w:rsidR="00177DFA" w:rsidRDefault="00177DFA" w:rsidP="00177DFA">
            <w:pPr>
              <w:jc w:val="right"/>
            </w:pPr>
            <w:r w:rsidRPr="00C77D5F">
              <w:rPr>
                <w:rFonts w:hint="eastAsia"/>
                <w:sz w:val="18"/>
                <w:szCs w:val="18"/>
              </w:rPr>
              <w:t>年　　　　月</w:t>
            </w:r>
          </w:p>
        </w:tc>
        <w:tc>
          <w:tcPr>
            <w:tcW w:w="7674" w:type="dxa"/>
            <w:gridSpan w:val="3"/>
            <w:tcBorders>
              <w:right w:val="single" w:sz="12" w:space="0" w:color="auto"/>
            </w:tcBorders>
            <w:vAlign w:val="center"/>
          </w:tcPr>
          <w:p w14:paraId="063867E3" w14:textId="77777777" w:rsidR="00177DFA" w:rsidRPr="00CD296B" w:rsidRDefault="00177DFA" w:rsidP="00177DFA">
            <w:pPr>
              <w:jc w:val="left"/>
              <w:rPr>
                <w:sz w:val="18"/>
                <w:szCs w:val="18"/>
              </w:rPr>
            </w:pPr>
          </w:p>
        </w:tc>
      </w:tr>
      <w:tr w:rsidR="00177DFA" w:rsidRPr="00CD296B" w14:paraId="148AD521" w14:textId="77777777" w:rsidTr="00177DFA">
        <w:trPr>
          <w:trHeight w:val="486"/>
        </w:trPr>
        <w:tc>
          <w:tcPr>
            <w:tcW w:w="2267" w:type="dxa"/>
            <w:tcBorders>
              <w:left w:val="single" w:sz="12" w:space="0" w:color="auto"/>
            </w:tcBorders>
            <w:vAlign w:val="center"/>
          </w:tcPr>
          <w:p w14:paraId="48EC71A1" w14:textId="77777777" w:rsidR="00177DFA" w:rsidRDefault="00177DFA" w:rsidP="00177DFA">
            <w:pPr>
              <w:jc w:val="right"/>
            </w:pPr>
            <w:r w:rsidRPr="00C77D5F">
              <w:rPr>
                <w:rFonts w:hint="eastAsia"/>
                <w:sz w:val="18"/>
                <w:szCs w:val="18"/>
              </w:rPr>
              <w:t xml:space="preserve">年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C77D5F">
              <w:rPr>
                <w:rFonts w:hint="eastAsia"/>
                <w:sz w:val="18"/>
                <w:szCs w:val="18"/>
              </w:rPr>
              <w:t xml:space="preserve">　月</w:t>
            </w:r>
          </w:p>
        </w:tc>
        <w:tc>
          <w:tcPr>
            <w:tcW w:w="7674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1D00634" w14:textId="77777777" w:rsidR="00177DFA" w:rsidRPr="00CD296B" w:rsidRDefault="00177DFA" w:rsidP="00177DFA">
            <w:pPr>
              <w:jc w:val="left"/>
              <w:rPr>
                <w:sz w:val="18"/>
                <w:szCs w:val="18"/>
              </w:rPr>
            </w:pPr>
          </w:p>
        </w:tc>
      </w:tr>
      <w:tr w:rsidR="00177DFA" w:rsidRPr="00CD296B" w14:paraId="0F3077BF" w14:textId="77777777" w:rsidTr="00177DFA">
        <w:trPr>
          <w:trHeight w:val="486"/>
        </w:trPr>
        <w:tc>
          <w:tcPr>
            <w:tcW w:w="2267" w:type="dxa"/>
            <w:tcBorders>
              <w:left w:val="single" w:sz="12" w:space="0" w:color="auto"/>
            </w:tcBorders>
            <w:vAlign w:val="center"/>
          </w:tcPr>
          <w:p w14:paraId="2D1F1D78" w14:textId="77777777" w:rsidR="00177DFA" w:rsidRDefault="00177DFA" w:rsidP="00177DFA">
            <w:pPr>
              <w:jc w:val="right"/>
            </w:pPr>
            <w:r w:rsidRPr="00C77D5F">
              <w:rPr>
                <w:rFonts w:hint="eastAsia"/>
                <w:sz w:val="18"/>
                <w:szCs w:val="18"/>
              </w:rPr>
              <w:t xml:space="preserve">年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C77D5F">
              <w:rPr>
                <w:rFonts w:hint="eastAsia"/>
                <w:sz w:val="18"/>
                <w:szCs w:val="18"/>
              </w:rPr>
              <w:t xml:space="preserve">　月</w:t>
            </w:r>
          </w:p>
        </w:tc>
        <w:tc>
          <w:tcPr>
            <w:tcW w:w="7674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DBA4D34" w14:textId="77777777" w:rsidR="00177DFA" w:rsidRPr="00CD296B" w:rsidRDefault="00177DFA" w:rsidP="00177DFA">
            <w:pPr>
              <w:jc w:val="left"/>
              <w:rPr>
                <w:sz w:val="18"/>
                <w:szCs w:val="18"/>
              </w:rPr>
            </w:pPr>
          </w:p>
        </w:tc>
      </w:tr>
      <w:tr w:rsidR="008E530E" w:rsidRPr="00CD296B" w14:paraId="1F3DC935" w14:textId="77777777" w:rsidTr="00177DFA">
        <w:trPr>
          <w:trHeight w:val="486"/>
        </w:trPr>
        <w:tc>
          <w:tcPr>
            <w:tcW w:w="2267" w:type="dxa"/>
            <w:tcBorders>
              <w:left w:val="single" w:sz="12" w:space="0" w:color="auto"/>
            </w:tcBorders>
            <w:vAlign w:val="center"/>
          </w:tcPr>
          <w:p w14:paraId="27614494" w14:textId="70B2C7CE" w:rsidR="008E530E" w:rsidRPr="00C77D5F" w:rsidRDefault="008E530E" w:rsidP="00177DFA">
            <w:pPr>
              <w:jc w:val="right"/>
              <w:rPr>
                <w:sz w:val="18"/>
                <w:szCs w:val="18"/>
              </w:rPr>
            </w:pPr>
            <w:r w:rsidRPr="00C77D5F">
              <w:rPr>
                <w:rFonts w:hint="eastAsia"/>
                <w:sz w:val="18"/>
                <w:szCs w:val="18"/>
              </w:rPr>
              <w:t xml:space="preserve">年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C77D5F">
              <w:rPr>
                <w:rFonts w:hint="eastAsia"/>
                <w:sz w:val="18"/>
                <w:szCs w:val="18"/>
              </w:rPr>
              <w:t xml:space="preserve">　月</w:t>
            </w:r>
          </w:p>
        </w:tc>
        <w:tc>
          <w:tcPr>
            <w:tcW w:w="7674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990B35C" w14:textId="77777777" w:rsidR="008E530E" w:rsidRPr="00CD296B" w:rsidRDefault="008E530E" w:rsidP="00177DFA">
            <w:pPr>
              <w:jc w:val="left"/>
              <w:rPr>
                <w:sz w:val="18"/>
                <w:szCs w:val="18"/>
              </w:rPr>
            </w:pPr>
          </w:p>
        </w:tc>
      </w:tr>
      <w:tr w:rsidR="008E530E" w:rsidRPr="00CD296B" w14:paraId="1BFFB965" w14:textId="77777777" w:rsidTr="00177DFA">
        <w:trPr>
          <w:trHeight w:val="486"/>
        </w:trPr>
        <w:tc>
          <w:tcPr>
            <w:tcW w:w="2267" w:type="dxa"/>
            <w:tcBorders>
              <w:left w:val="single" w:sz="12" w:space="0" w:color="auto"/>
            </w:tcBorders>
            <w:vAlign w:val="center"/>
          </w:tcPr>
          <w:p w14:paraId="6ABC4AA6" w14:textId="15A82805" w:rsidR="008E530E" w:rsidRPr="00C77D5F" w:rsidRDefault="008E530E" w:rsidP="00177DFA">
            <w:pPr>
              <w:jc w:val="right"/>
              <w:rPr>
                <w:sz w:val="18"/>
                <w:szCs w:val="18"/>
              </w:rPr>
            </w:pPr>
            <w:r w:rsidRPr="00C77D5F">
              <w:rPr>
                <w:rFonts w:hint="eastAsia"/>
                <w:sz w:val="18"/>
                <w:szCs w:val="18"/>
              </w:rPr>
              <w:t xml:space="preserve">年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C77D5F">
              <w:rPr>
                <w:rFonts w:hint="eastAsia"/>
                <w:sz w:val="18"/>
                <w:szCs w:val="18"/>
              </w:rPr>
              <w:t xml:space="preserve">　月</w:t>
            </w:r>
          </w:p>
        </w:tc>
        <w:tc>
          <w:tcPr>
            <w:tcW w:w="7674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488B7CB" w14:textId="77777777" w:rsidR="008E530E" w:rsidRPr="00CD296B" w:rsidRDefault="008E530E" w:rsidP="00177DFA">
            <w:pPr>
              <w:jc w:val="left"/>
              <w:rPr>
                <w:sz w:val="18"/>
                <w:szCs w:val="18"/>
              </w:rPr>
            </w:pPr>
          </w:p>
        </w:tc>
      </w:tr>
      <w:tr w:rsidR="008E530E" w:rsidRPr="00CD296B" w14:paraId="26A2AF64" w14:textId="77777777" w:rsidTr="00177DFA">
        <w:trPr>
          <w:trHeight w:val="486"/>
        </w:trPr>
        <w:tc>
          <w:tcPr>
            <w:tcW w:w="2267" w:type="dxa"/>
            <w:tcBorders>
              <w:left w:val="single" w:sz="12" w:space="0" w:color="auto"/>
            </w:tcBorders>
            <w:vAlign w:val="center"/>
          </w:tcPr>
          <w:p w14:paraId="77C5F65C" w14:textId="6A593309" w:rsidR="008E530E" w:rsidRPr="00C77D5F" w:rsidRDefault="008E530E" w:rsidP="00177DFA">
            <w:pPr>
              <w:jc w:val="right"/>
              <w:rPr>
                <w:sz w:val="18"/>
                <w:szCs w:val="18"/>
              </w:rPr>
            </w:pPr>
            <w:r w:rsidRPr="00C77D5F">
              <w:rPr>
                <w:rFonts w:hint="eastAsia"/>
                <w:sz w:val="18"/>
                <w:szCs w:val="18"/>
              </w:rPr>
              <w:t xml:space="preserve">年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C77D5F">
              <w:rPr>
                <w:rFonts w:hint="eastAsia"/>
                <w:sz w:val="18"/>
                <w:szCs w:val="18"/>
              </w:rPr>
              <w:t xml:space="preserve">　月</w:t>
            </w:r>
          </w:p>
        </w:tc>
        <w:tc>
          <w:tcPr>
            <w:tcW w:w="7674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0891978" w14:textId="77777777" w:rsidR="008E530E" w:rsidRPr="00CD296B" w:rsidRDefault="008E530E" w:rsidP="00177DFA">
            <w:pPr>
              <w:jc w:val="left"/>
              <w:rPr>
                <w:sz w:val="18"/>
                <w:szCs w:val="18"/>
              </w:rPr>
            </w:pPr>
          </w:p>
        </w:tc>
      </w:tr>
      <w:tr w:rsidR="008E530E" w:rsidRPr="00CD296B" w14:paraId="6369DB8F" w14:textId="77777777" w:rsidTr="00177DFA">
        <w:trPr>
          <w:trHeight w:val="486"/>
        </w:trPr>
        <w:tc>
          <w:tcPr>
            <w:tcW w:w="2267" w:type="dxa"/>
            <w:tcBorders>
              <w:left w:val="single" w:sz="12" w:space="0" w:color="auto"/>
            </w:tcBorders>
            <w:vAlign w:val="center"/>
          </w:tcPr>
          <w:p w14:paraId="26D1E42D" w14:textId="7B07D3BB" w:rsidR="008E530E" w:rsidRPr="00C77D5F" w:rsidRDefault="008E530E" w:rsidP="00177DFA">
            <w:pPr>
              <w:jc w:val="right"/>
              <w:rPr>
                <w:sz w:val="18"/>
                <w:szCs w:val="18"/>
              </w:rPr>
            </w:pPr>
            <w:r w:rsidRPr="00C77D5F">
              <w:rPr>
                <w:rFonts w:hint="eastAsia"/>
                <w:sz w:val="18"/>
                <w:szCs w:val="18"/>
              </w:rPr>
              <w:t xml:space="preserve">年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C77D5F">
              <w:rPr>
                <w:rFonts w:hint="eastAsia"/>
                <w:sz w:val="18"/>
                <w:szCs w:val="18"/>
              </w:rPr>
              <w:t xml:space="preserve">　月</w:t>
            </w:r>
          </w:p>
        </w:tc>
        <w:tc>
          <w:tcPr>
            <w:tcW w:w="7674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D2B5BB3" w14:textId="77777777" w:rsidR="008E530E" w:rsidRPr="00CD296B" w:rsidRDefault="008E530E" w:rsidP="00177DFA">
            <w:pPr>
              <w:jc w:val="left"/>
              <w:rPr>
                <w:sz w:val="18"/>
                <w:szCs w:val="18"/>
              </w:rPr>
            </w:pPr>
          </w:p>
        </w:tc>
      </w:tr>
      <w:tr w:rsidR="008E530E" w:rsidRPr="00CD296B" w14:paraId="4D242A2B" w14:textId="77777777" w:rsidTr="00BD1BD2">
        <w:trPr>
          <w:trHeight w:val="486"/>
        </w:trPr>
        <w:tc>
          <w:tcPr>
            <w:tcW w:w="22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D786B2B" w14:textId="6F13F6CB" w:rsidR="008E530E" w:rsidRPr="00C77D5F" w:rsidRDefault="008E530E" w:rsidP="00177DFA">
            <w:pPr>
              <w:jc w:val="right"/>
              <w:rPr>
                <w:sz w:val="18"/>
                <w:szCs w:val="18"/>
              </w:rPr>
            </w:pPr>
            <w:r w:rsidRPr="00C77D5F">
              <w:rPr>
                <w:rFonts w:hint="eastAsia"/>
                <w:sz w:val="18"/>
                <w:szCs w:val="18"/>
              </w:rPr>
              <w:t xml:space="preserve">年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C77D5F">
              <w:rPr>
                <w:rFonts w:hint="eastAsia"/>
                <w:sz w:val="18"/>
                <w:szCs w:val="18"/>
              </w:rPr>
              <w:t xml:space="preserve">　月</w:t>
            </w:r>
          </w:p>
        </w:tc>
        <w:tc>
          <w:tcPr>
            <w:tcW w:w="7674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FB4260A" w14:textId="77777777" w:rsidR="008E530E" w:rsidRPr="00CD296B" w:rsidRDefault="008E530E" w:rsidP="00177DFA">
            <w:pPr>
              <w:jc w:val="left"/>
              <w:rPr>
                <w:sz w:val="18"/>
                <w:szCs w:val="18"/>
              </w:rPr>
            </w:pPr>
          </w:p>
        </w:tc>
      </w:tr>
    </w:tbl>
    <w:p w14:paraId="4C056654" w14:textId="77777777" w:rsidR="00177DFA" w:rsidRDefault="00177DFA" w:rsidP="00DF07A0">
      <w:pPr>
        <w:tabs>
          <w:tab w:val="left" w:pos="900"/>
        </w:tabs>
        <w:snapToGrid w:val="0"/>
        <w:spacing w:line="0" w:lineRule="atLeast"/>
        <w:ind w:left="1275" w:hangingChars="797" w:hanging="1275"/>
        <w:jc w:val="left"/>
        <w:rPr>
          <w:sz w:val="16"/>
          <w:szCs w:val="16"/>
        </w:rPr>
      </w:pPr>
    </w:p>
    <w:p w14:paraId="77F361A4" w14:textId="6A01810D" w:rsidR="00D868F9" w:rsidRDefault="0039472F" w:rsidP="00D868F9">
      <w:pPr>
        <w:tabs>
          <w:tab w:val="left" w:pos="900"/>
        </w:tabs>
        <w:snapToGrid w:val="0"/>
        <w:spacing w:line="0" w:lineRule="atLeast"/>
        <w:jc w:val="left"/>
        <w:rPr>
          <w:sz w:val="16"/>
          <w:szCs w:val="16"/>
        </w:rPr>
      </w:pPr>
      <w:r w:rsidRPr="00CD296B">
        <w:rPr>
          <w:rFonts w:hint="eastAsia"/>
          <w:sz w:val="16"/>
          <w:szCs w:val="16"/>
        </w:rPr>
        <w:t>【</w:t>
      </w:r>
      <w:r w:rsidR="006A127C" w:rsidRPr="00CD296B">
        <w:rPr>
          <w:rFonts w:hint="eastAsia"/>
          <w:sz w:val="16"/>
          <w:szCs w:val="16"/>
        </w:rPr>
        <w:t>記入上の注意</w:t>
      </w:r>
      <w:r w:rsidRPr="00CD296B">
        <w:rPr>
          <w:rFonts w:hint="eastAsia"/>
          <w:sz w:val="16"/>
          <w:szCs w:val="16"/>
        </w:rPr>
        <w:t>】</w:t>
      </w:r>
    </w:p>
    <w:p w14:paraId="59CCBAE2" w14:textId="3AD9C5C6" w:rsidR="00DD7C89" w:rsidRPr="00DD7C89" w:rsidRDefault="006A127C" w:rsidP="00D868F9">
      <w:pPr>
        <w:tabs>
          <w:tab w:val="left" w:pos="900"/>
        </w:tabs>
        <w:snapToGrid w:val="0"/>
        <w:spacing w:line="0" w:lineRule="atLeast"/>
        <w:jc w:val="left"/>
        <w:rPr>
          <w:sz w:val="18"/>
          <w:szCs w:val="18"/>
        </w:rPr>
      </w:pPr>
      <w:r w:rsidRPr="00CD296B">
        <w:rPr>
          <w:rFonts w:ascii="ＭＳ Ｐ明朝" w:eastAsia="ＭＳ Ｐ明朝" w:hAnsi="ＭＳ Ｐ明朝"/>
          <w:sz w:val="16"/>
          <w:szCs w:val="16"/>
        </w:rPr>
        <w:t>(1</w:t>
      </w:r>
      <w:r w:rsidR="00DF07A0" w:rsidRPr="00CD296B">
        <w:rPr>
          <w:rFonts w:ascii="ＭＳ Ｐ明朝" w:eastAsia="ＭＳ Ｐ明朝" w:hAnsi="ＭＳ Ｐ明朝"/>
          <w:sz w:val="16"/>
          <w:szCs w:val="16"/>
        </w:rPr>
        <w:t>)</w:t>
      </w:r>
      <w:r w:rsidR="00DF07A0">
        <w:rPr>
          <w:rFonts w:ascii="ＭＳ Ｐ明朝" w:eastAsia="ＭＳ Ｐ明朝" w:hAnsi="ＭＳ Ｐ明朝" w:hint="eastAsia"/>
          <w:sz w:val="16"/>
          <w:szCs w:val="16"/>
        </w:rPr>
        <w:t xml:space="preserve"> </w:t>
      </w:r>
      <w:r w:rsidRPr="00CD296B">
        <w:rPr>
          <w:rFonts w:ascii="ＭＳ Ｐ明朝" w:eastAsia="ＭＳ Ｐ明朝" w:hAnsi="ＭＳ Ｐ明朝" w:hint="eastAsia"/>
          <w:sz w:val="16"/>
          <w:szCs w:val="16"/>
        </w:rPr>
        <w:t>※印欄以外は、すべて</w:t>
      </w:r>
      <w:r w:rsidR="00E810DF">
        <w:rPr>
          <w:rFonts w:ascii="ＭＳ Ｐ明朝" w:eastAsia="ＭＳ Ｐ明朝" w:hAnsi="ＭＳ Ｐ明朝" w:hint="eastAsia"/>
          <w:sz w:val="16"/>
          <w:szCs w:val="16"/>
        </w:rPr>
        <w:t>記載</w:t>
      </w:r>
      <w:r w:rsidR="00560289">
        <w:rPr>
          <w:rFonts w:ascii="ＭＳ Ｐ明朝" w:eastAsia="ＭＳ Ｐ明朝" w:hAnsi="ＭＳ Ｐ明朝" w:hint="eastAsia"/>
          <w:sz w:val="16"/>
          <w:szCs w:val="16"/>
        </w:rPr>
        <w:t>し、年号は西暦と</w:t>
      </w:r>
      <w:r w:rsidRPr="00CD296B">
        <w:rPr>
          <w:rFonts w:ascii="ＭＳ Ｐ明朝" w:eastAsia="ＭＳ Ｐ明朝" w:hAnsi="ＭＳ Ｐ明朝" w:hint="eastAsia"/>
          <w:sz w:val="16"/>
          <w:szCs w:val="16"/>
        </w:rPr>
        <w:t>すること。</w:t>
      </w:r>
      <w:r w:rsidR="0078575A" w:rsidRPr="00CD296B">
        <w:rPr>
          <w:rFonts w:ascii="ＭＳ Ｐ明朝" w:eastAsia="ＭＳ Ｐ明朝" w:hAnsi="ＭＳ Ｐ明朝" w:hint="eastAsia"/>
          <w:sz w:val="16"/>
          <w:szCs w:val="16"/>
        </w:rPr>
        <w:t xml:space="preserve">　</w:t>
      </w:r>
      <w:r w:rsidR="00DF07A0">
        <w:rPr>
          <w:rFonts w:ascii="ＭＳ Ｐ明朝" w:eastAsia="ＭＳ Ｐ明朝" w:hAnsi="ＭＳ Ｐ明朝" w:hint="eastAsia"/>
          <w:sz w:val="16"/>
          <w:szCs w:val="16"/>
        </w:rPr>
        <w:t xml:space="preserve"> </w:t>
      </w:r>
      <w:r w:rsidR="005B3D8D" w:rsidRPr="00CD296B">
        <w:rPr>
          <w:rFonts w:ascii="ＭＳ Ｐ明朝" w:eastAsia="ＭＳ Ｐ明朝" w:hAnsi="ＭＳ Ｐ明朝"/>
          <w:sz w:val="16"/>
          <w:szCs w:val="16"/>
        </w:rPr>
        <w:t>(</w:t>
      </w:r>
      <w:r w:rsidR="001C0EFB">
        <w:rPr>
          <w:rFonts w:ascii="ＭＳ Ｐ明朝" w:eastAsia="ＭＳ Ｐ明朝" w:hAnsi="ＭＳ Ｐ明朝" w:hint="eastAsia"/>
          <w:sz w:val="16"/>
          <w:szCs w:val="16"/>
        </w:rPr>
        <w:t>2</w:t>
      </w:r>
      <w:r w:rsidR="00DF07A0" w:rsidRPr="00CD296B">
        <w:rPr>
          <w:rFonts w:ascii="ＭＳ Ｐ明朝" w:eastAsia="ＭＳ Ｐ明朝" w:hAnsi="ＭＳ Ｐ明朝"/>
          <w:sz w:val="16"/>
          <w:szCs w:val="16"/>
        </w:rPr>
        <w:t>)</w:t>
      </w:r>
      <w:r w:rsidR="00DF07A0">
        <w:rPr>
          <w:rFonts w:ascii="ＭＳ Ｐ明朝" w:eastAsia="ＭＳ Ｐ明朝" w:hAnsi="ＭＳ Ｐ明朝" w:hint="eastAsia"/>
          <w:sz w:val="16"/>
          <w:szCs w:val="16"/>
        </w:rPr>
        <w:t xml:space="preserve"> </w:t>
      </w:r>
      <w:r w:rsidR="004221EC" w:rsidRPr="00CD296B">
        <w:rPr>
          <w:rFonts w:ascii="ＭＳ Ｐ明朝" w:eastAsia="ＭＳ Ｐ明朝" w:hAnsi="ＭＳ Ｐ明朝" w:hint="eastAsia"/>
          <w:sz w:val="16"/>
          <w:szCs w:val="16"/>
        </w:rPr>
        <w:t>□欄は、</w:t>
      </w:r>
      <w:r w:rsidR="00F9120D" w:rsidRPr="00CD296B">
        <w:rPr>
          <w:rFonts w:ascii="ＭＳ Ｐ明朝" w:eastAsia="ＭＳ Ｐ明朝" w:hAnsi="ＭＳ Ｐ明朝" w:hint="eastAsia"/>
          <w:sz w:val="16"/>
          <w:szCs w:val="16"/>
        </w:rPr>
        <w:t>該当</w:t>
      </w:r>
      <w:r w:rsidR="004221EC" w:rsidRPr="00CD296B">
        <w:rPr>
          <w:rFonts w:ascii="ＭＳ Ｐ明朝" w:eastAsia="ＭＳ Ｐ明朝" w:hAnsi="ＭＳ Ｐ明朝" w:hint="eastAsia"/>
          <w:sz w:val="16"/>
          <w:szCs w:val="16"/>
        </w:rPr>
        <w:t>する項目に</w:t>
      </w:r>
      <w:r w:rsidR="00E810DF">
        <w:rPr>
          <w:rFonts w:ascii="ＭＳ Ｐ明朝" w:eastAsia="ＭＳ Ｐ明朝" w:hAnsi="ＭＳ Ｐ明朝" w:hint="eastAsia"/>
          <w:sz w:val="16"/>
          <w:szCs w:val="16"/>
        </w:rPr>
        <w:t>☑</w:t>
      </w:r>
      <w:r w:rsidR="004221EC" w:rsidRPr="00CD296B">
        <w:rPr>
          <w:rFonts w:ascii="ＭＳ Ｐ明朝" w:eastAsia="ＭＳ Ｐ明朝" w:hAnsi="ＭＳ Ｐ明朝" w:hint="eastAsia"/>
          <w:sz w:val="16"/>
          <w:szCs w:val="16"/>
        </w:rPr>
        <w:t>をつけ、必要事項を</w:t>
      </w:r>
      <w:r w:rsidR="00E810DF">
        <w:rPr>
          <w:rFonts w:ascii="ＭＳ Ｐ明朝" w:eastAsia="ＭＳ Ｐ明朝" w:hAnsi="ＭＳ Ｐ明朝" w:hint="eastAsia"/>
          <w:sz w:val="16"/>
          <w:szCs w:val="16"/>
        </w:rPr>
        <w:t>記載</w:t>
      </w:r>
      <w:r w:rsidR="004221EC" w:rsidRPr="00CD296B">
        <w:rPr>
          <w:rFonts w:ascii="ＭＳ Ｐ明朝" w:eastAsia="ＭＳ Ｐ明朝" w:hAnsi="ＭＳ Ｐ明朝" w:hint="eastAsia"/>
          <w:sz w:val="16"/>
          <w:szCs w:val="16"/>
        </w:rPr>
        <w:t xml:space="preserve">すること。　</w:t>
      </w:r>
      <w:r w:rsidR="00010BFB">
        <w:rPr>
          <w:rFonts w:ascii="ＭＳ Ｐ明朝" w:eastAsia="ＭＳ Ｐ明朝" w:hAnsi="ＭＳ Ｐ明朝" w:hint="eastAsia"/>
          <w:sz w:val="16"/>
          <w:szCs w:val="16"/>
        </w:rPr>
        <w:t>(</w:t>
      </w:r>
      <w:r w:rsidR="00DD7C89" w:rsidRPr="005D2E1C">
        <w:rPr>
          <w:rFonts w:ascii="ＭＳ Ｐ明朝" w:eastAsia="ＭＳ Ｐ明朝" w:hAnsi="ＭＳ Ｐ明朝" w:hint="eastAsia"/>
          <w:sz w:val="16"/>
          <w:szCs w:val="16"/>
        </w:rPr>
        <w:t>3</w:t>
      </w:r>
      <w:r w:rsidR="00010BFB">
        <w:rPr>
          <w:rFonts w:ascii="ＭＳ Ｐ明朝" w:eastAsia="ＭＳ Ｐ明朝" w:hAnsi="ＭＳ Ｐ明朝" w:hint="eastAsia"/>
          <w:sz w:val="16"/>
          <w:szCs w:val="16"/>
        </w:rPr>
        <w:t>)</w:t>
      </w:r>
      <w:r w:rsidR="00DF07A0">
        <w:rPr>
          <w:rFonts w:ascii="ＭＳ Ｐ明朝" w:eastAsia="ＭＳ Ｐ明朝" w:hAnsi="ＭＳ Ｐ明朝" w:hint="eastAsia"/>
          <w:sz w:val="16"/>
          <w:szCs w:val="16"/>
        </w:rPr>
        <w:t xml:space="preserve"> </w:t>
      </w:r>
      <w:r w:rsidR="00DD7C89" w:rsidRPr="005D2E1C">
        <w:rPr>
          <w:rFonts w:ascii="ＭＳ Ｐ明朝" w:eastAsia="ＭＳ Ｐ明朝" w:hAnsi="ＭＳ Ｐ明朝" w:hint="eastAsia"/>
          <w:sz w:val="16"/>
          <w:szCs w:val="16"/>
        </w:rPr>
        <w:t>現住所の</w:t>
      </w:r>
      <w:r w:rsidR="00DD7C89" w:rsidRPr="005D2E1C">
        <w:rPr>
          <w:rFonts w:hint="eastAsia"/>
          <w:sz w:val="16"/>
          <w:szCs w:val="16"/>
        </w:rPr>
        <w:sym w:font="Wingdings" w:char="F028"/>
      </w:r>
      <w:r w:rsidR="00DD7C89" w:rsidRPr="005D2E1C">
        <w:rPr>
          <w:rFonts w:hint="eastAsia"/>
          <w:sz w:val="16"/>
          <w:szCs w:val="16"/>
        </w:rPr>
        <w:t>は緊急時に電話することがあるため</w:t>
      </w:r>
      <w:r w:rsidR="00333CD1">
        <w:rPr>
          <w:rFonts w:hint="eastAsia"/>
          <w:sz w:val="16"/>
          <w:szCs w:val="16"/>
        </w:rPr>
        <w:t>、可能な限り</w:t>
      </w:r>
      <w:r w:rsidR="00DD7C89" w:rsidRPr="005D2E1C">
        <w:rPr>
          <w:rFonts w:hint="eastAsia"/>
          <w:sz w:val="16"/>
          <w:szCs w:val="16"/>
        </w:rPr>
        <w:t>携帯電話の番号を記入する</w:t>
      </w:r>
      <w:r w:rsidR="00D071DB" w:rsidRPr="005D2E1C">
        <w:rPr>
          <w:rFonts w:hint="eastAsia"/>
          <w:sz w:val="16"/>
          <w:szCs w:val="16"/>
        </w:rPr>
        <w:t>こと</w:t>
      </w:r>
      <w:r w:rsidR="00DD7C89" w:rsidRPr="005D2E1C">
        <w:rPr>
          <w:rFonts w:hint="eastAsia"/>
          <w:sz w:val="16"/>
          <w:szCs w:val="16"/>
        </w:rPr>
        <w:t>。</w:t>
      </w:r>
    </w:p>
    <w:sectPr w:rsidR="00DD7C89" w:rsidRPr="00DD7C89" w:rsidSect="0056162F">
      <w:pgSz w:w="11906" w:h="16838" w:code="9"/>
      <w:pgMar w:top="567" w:right="1021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17146" w14:textId="77777777" w:rsidR="00591495" w:rsidRDefault="00591495" w:rsidP="001C0EFB">
      <w:r>
        <w:separator/>
      </w:r>
    </w:p>
  </w:endnote>
  <w:endnote w:type="continuationSeparator" w:id="0">
    <w:p w14:paraId="6726FF61" w14:textId="77777777" w:rsidR="00591495" w:rsidRDefault="00591495" w:rsidP="001C0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DCC79" w14:textId="77777777" w:rsidR="00591495" w:rsidRDefault="00591495" w:rsidP="001C0EFB">
      <w:r>
        <w:separator/>
      </w:r>
    </w:p>
  </w:footnote>
  <w:footnote w:type="continuationSeparator" w:id="0">
    <w:p w14:paraId="583F12A4" w14:textId="77777777" w:rsidR="00591495" w:rsidRDefault="00591495" w:rsidP="001C0EFB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中野　知也">
    <w15:presenceInfo w15:providerId="AD" w15:userId="S::7829602142@utac.u-tokyo.ac.jp::d16efa08-0761-434f-8afc-7d8ab986a7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comments="0" w:insDel="0" w:formatting="0" w:inkAnnotations="0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AC8"/>
    <w:rsid w:val="00010BFB"/>
    <w:rsid w:val="00022E64"/>
    <w:rsid w:val="0003693A"/>
    <w:rsid w:val="00052825"/>
    <w:rsid w:val="00053908"/>
    <w:rsid w:val="00057367"/>
    <w:rsid w:val="0007079B"/>
    <w:rsid w:val="00086C6A"/>
    <w:rsid w:val="0009270A"/>
    <w:rsid w:val="000929BE"/>
    <w:rsid w:val="00093F91"/>
    <w:rsid w:val="000C28A7"/>
    <w:rsid w:val="000C59DD"/>
    <w:rsid w:val="000D7707"/>
    <w:rsid w:val="000E0F6C"/>
    <w:rsid w:val="000E13BF"/>
    <w:rsid w:val="000E417B"/>
    <w:rsid w:val="000F0D2D"/>
    <w:rsid w:val="000F1F0F"/>
    <w:rsid w:val="00130B80"/>
    <w:rsid w:val="00134227"/>
    <w:rsid w:val="00161972"/>
    <w:rsid w:val="00171A8D"/>
    <w:rsid w:val="00177DFA"/>
    <w:rsid w:val="001C0EFB"/>
    <w:rsid w:val="001E3DDE"/>
    <w:rsid w:val="001E4543"/>
    <w:rsid w:val="001E48F0"/>
    <w:rsid w:val="001F7350"/>
    <w:rsid w:val="0020526B"/>
    <w:rsid w:val="00210FB1"/>
    <w:rsid w:val="00217EA4"/>
    <w:rsid w:val="00224951"/>
    <w:rsid w:val="00235318"/>
    <w:rsid w:val="00237F2C"/>
    <w:rsid w:val="00243F1A"/>
    <w:rsid w:val="00245357"/>
    <w:rsid w:val="00251DBD"/>
    <w:rsid w:val="00270168"/>
    <w:rsid w:val="0027247A"/>
    <w:rsid w:val="002805EE"/>
    <w:rsid w:val="002809A0"/>
    <w:rsid w:val="0028154A"/>
    <w:rsid w:val="002837CA"/>
    <w:rsid w:val="00290E0A"/>
    <w:rsid w:val="00291A41"/>
    <w:rsid w:val="002B0E50"/>
    <w:rsid w:val="002B78AE"/>
    <w:rsid w:val="002C0471"/>
    <w:rsid w:val="002F5382"/>
    <w:rsid w:val="00333CD1"/>
    <w:rsid w:val="00334F0F"/>
    <w:rsid w:val="003377A8"/>
    <w:rsid w:val="003620A8"/>
    <w:rsid w:val="00372642"/>
    <w:rsid w:val="00374126"/>
    <w:rsid w:val="003903EF"/>
    <w:rsid w:val="0039472F"/>
    <w:rsid w:val="003A1BF3"/>
    <w:rsid w:val="003A35EE"/>
    <w:rsid w:val="003A7B86"/>
    <w:rsid w:val="003B0FD3"/>
    <w:rsid w:val="003D7355"/>
    <w:rsid w:val="003E0905"/>
    <w:rsid w:val="003E403B"/>
    <w:rsid w:val="003E6B0F"/>
    <w:rsid w:val="003F59C4"/>
    <w:rsid w:val="004221EC"/>
    <w:rsid w:val="004363B6"/>
    <w:rsid w:val="00442130"/>
    <w:rsid w:val="0046211A"/>
    <w:rsid w:val="00481FA5"/>
    <w:rsid w:val="004D3039"/>
    <w:rsid w:val="004F374D"/>
    <w:rsid w:val="00511CB7"/>
    <w:rsid w:val="0051535D"/>
    <w:rsid w:val="0051552B"/>
    <w:rsid w:val="00520201"/>
    <w:rsid w:val="005202C4"/>
    <w:rsid w:val="0052033D"/>
    <w:rsid w:val="00524445"/>
    <w:rsid w:val="005348B8"/>
    <w:rsid w:val="0054680D"/>
    <w:rsid w:val="00560289"/>
    <w:rsid w:val="0056162F"/>
    <w:rsid w:val="00591495"/>
    <w:rsid w:val="005B100A"/>
    <w:rsid w:val="005B3D8D"/>
    <w:rsid w:val="005C4E0D"/>
    <w:rsid w:val="005D2E1C"/>
    <w:rsid w:val="005E42E5"/>
    <w:rsid w:val="005E5090"/>
    <w:rsid w:val="005F30F4"/>
    <w:rsid w:val="006063E1"/>
    <w:rsid w:val="00616663"/>
    <w:rsid w:val="00627876"/>
    <w:rsid w:val="00675F15"/>
    <w:rsid w:val="00682C20"/>
    <w:rsid w:val="006A127C"/>
    <w:rsid w:val="006B70B1"/>
    <w:rsid w:val="006C6DB4"/>
    <w:rsid w:val="006E2713"/>
    <w:rsid w:val="006E61CA"/>
    <w:rsid w:val="006E70BE"/>
    <w:rsid w:val="00726B35"/>
    <w:rsid w:val="00734EB4"/>
    <w:rsid w:val="0073704F"/>
    <w:rsid w:val="00737F80"/>
    <w:rsid w:val="0075291C"/>
    <w:rsid w:val="007540B7"/>
    <w:rsid w:val="007551A0"/>
    <w:rsid w:val="00771F7E"/>
    <w:rsid w:val="00783425"/>
    <w:rsid w:val="0078575A"/>
    <w:rsid w:val="00793136"/>
    <w:rsid w:val="007A4325"/>
    <w:rsid w:val="007B1507"/>
    <w:rsid w:val="007B44AF"/>
    <w:rsid w:val="007D6E88"/>
    <w:rsid w:val="007E61B4"/>
    <w:rsid w:val="007E631E"/>
    <w:rsid w:val="007E6E84"/>
    <w:rsid w:val="0080722A"/>
    <w:rsid w:val="00811085"/>
    <w:rsid w:val="008247FA"/>
    <w:rsid w:val="00830BD2"/>
    <w:rsid w:val="00844311"/>
    <w:rsid w:val="00873B12"/>
    <w:rsid w:val="008848CD"/>
    <w:rsid w:val="00886DDC"/>
    <w:rsid w:val="0089403B"/>
    <w:rsid w:val="00895F09"/>
    <w:rsid w:val="008B288E"/>
    <w:rsid w:val="008C28A0"/>
    <w:rsid w:val="008E306E"/>
    <w:rsid w:val="008E530E"/>
    <w:rsid w:val="008E79E4"/>
    <w:rsid w:val="0093042A"/>
    <w:rsid w:val="00937132"/>
    <w:rsid w:val="009550E3"/>
    <w:rsid w:val="00963C56"/>
    <w:rsid w:val="00976F5B"/>
    <w:rsid w:val="009820A7"/>
    <w:rsid w:val="00991ED8"/>
    <w:rsid w:val="009A1D8A"/>
    <w:rsid w:val="009A483D"/>
    <w:rsid w:val="009B084A"/>
    <w:rsid w:val="009B3AC8"/>
    <w:rsid w:val="009F36F0"/>
    <w:rsid w:val="00A11575"/>
    <w:rsid w:val="00A144E0"/>
    <w:rsid w:val="00A174C8"/>
    <w:rsid w:val="00A22A86"/>
    <w:rsid w:val="00A30647"/>
    <w:rsid w:val="00A368FE"/>
    <w:rsid w:val="00A4168F"/>
    <w:rsid w:val="00A64712"/>
    <w:rsid w:val="00A6697A"/>
    <w:rsid w:val="00A714F3"/>
    <w:rsid w:val="00A9717F"/>
    <w:rsid w:val="00AA13F1"/>
    <w:rsid w:val="00AA5AA2"/>
    <w:rsid w:val="00AA6486"/>
    <w:rsid w:val="00AC5613"/>
    <w:rsid w:val="00AD3D07"/>
    <w:rsid w:val="00AE1242"/>
    <w:rsid w:val="00AE7A15"/>
    <w:rsid w:val="00AF0737"/>
    <w:rsid w:val="00B112FB"/>
    <w:rsid w:val="00B131A0"/>
    <w:rsid w:val="00B2323A"/>
    <w:rsid w:val="00B50730"/>
    <w:rsid w:val="00B86F70"/>
    <w:rsid w:val="00B90B02"/>
    <w:rsid w:val="00B92570"/>
    <w:rsid w:val="00B963FF"/>
    <w:rsid w:val="00BA432E"/>
    <w:rsid w:val="00BB1553"/>
    <w:rsid w:val="00BC6B48"/>
    <w:rsid w:val="00BD1BD2"/>
    <w:rsid w:val="00BD542E"/>
    <w:rsid w:val="00BE2F05"/>
    <w:rsid w:val="00C00EE7"/>
    <w:rsid w:val="00C2549E"/>
    <w:rsid w:val="00C64437"/>
    <w:rsid w:val="00C71FE3"/>
    <w:rsid w:val="00CB4938"/>
    <w:rsid w:val="00CB4D52"/>
    <w:rsid w:val="00CD296B"/>
    <w:rsid w:val="00CE73F9"/>
    <w:rsid w:val="00CF6E20"/>
    <w:rsid w:val="00D06275"/>
    <w:rsid w:val="00D071DB"/>
    <w:rsid w:val="00D173BB"/>
    <w:rsid w:val="00D248CA"/>
    <w:rsid w:val="00D64D37"/>
    <w:rsid w:val="00D65F2E"/>
    <w:rsid w:val="00D82146"/>
    <w:rsid w:val="00D868F9"/>
    <w:rsid w:val="00D879E9"/>
    <w:rsid w:val="00D95265"/>
    <w:rsid w:val="00DA404A"/>
    <w:rsid w:val="00DC4CA6"/>
    <w:rsid w:val="00DC5FB7"/>
    <w:rsid w:val="00DD7C89"/>
    <w:rsid w:val="00DF07A0"/>
    <w:rsid w:val="00E36689"/>
    <w:rsid w:val="00E45388"/>
    <w:rsid w:val="00E47AEC"/>
    <w:rsid w:val="00E810DF"/>
    <w:rsid w:val="00E84FE7"/>
    <w:rsid w:val="00EA03FE"/>
    <w:rsid w:val="00EA2A88"/>
    <w:rsid w:val="00EC05AA"/>
    <w:rsid w:val="00EC5D0F"/>
    <w:rsid w:val="00ED34C3"/>
    <w:rsid w:val="00EF1265"/>
    <w:rsid w:val="00F41134"/>
    <w:rsid w:val="00F5370F"/>
    <w:rsid w:val="00F9120D"/>
    <w:rsid w:val="00F92D04"/>
    <w:rsid w:val="00FA0764"/>
    <w:rsid w:val="00FA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3E005E54"/>
  <w15:docId w15:val="{F2D2AB6B-B765-4028-8C4D-3B748DA9B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E50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2A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92D04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1C0E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C0EFB"/>
    <w:rPr>
      <w:kern w:val="2"/>
      <w:sz w:val="21"/>
      <w:szCs w:val="24"/>
    </w:rPr>
  </w:style>
  <w:style w:type="paragraph" w:styleId="a7">
    <w:name w:val="footer"/>
    <w:basedOn w:val="a"/>
    <w:link w:val="a8"/>
    <w:rsid w:val="001C0EF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1C0EFB"/>
    <w:rPr>
      <w:kern w:val="2"/>
      <w:sz w:val="21"/>
      <w:szCs w:val="24"/>
    </w:rPr>
  </w:style>
  <w:style w:type="paragraph" w:styleId="a9">
    <w:name w:val="Revision"/>
    <w:hidden/>
    <w:uiPriority w:val="99"/>
    <w:semiHidden/>
    <w:rsid w:val="00010BF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3DBA1-A9DD-418B-944A-8980F11EF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444</Words>
  <Characters>467</Characters>
  <Application>Microsoft Office Word</Application>
  <DocSecurity>4</DocSecurity>
  <Lines>82</Lines>
  <Paragraphs>40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平成17年（2005）度</vt:lpstr>
      <vt:lpstr>平成17年（2005）度</vt:lpstr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平成17年（2005）度</dc:title>
  <dc:creator>gakumu</dc:creator>
  <cp:lastModifiedBy>土田　真紀子</cp:lastModifiedBy>
  <cp:revision>2</cp:revision>
  <cp:lastPrinted>2020-10-06T02:29:00Z</cp:lastPrinted>
  <dcterms:created xsi:type="dcterms:W3CDTF">2025-11-11T00:34:00Z</dcterms:created>
  <dcterms:modified xsi:type="dcterms:W3CDTF">2025-11-11T00:34:00Z</dcterms:modified>
</cp:coreProperties>
</file>