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2207" w14:textId="398FC03D" w:rsidR="00C00EE7" w:rsidRPr="00CD296B" w:rsidRDefault="00C00EE7" w:rsidP="00BD542E">
      <w:pPr>
        <w:snapToGrid w:val="0"/>
        <w:rPr>
          <w:rFonts w:ascii="ＭＳ Ｐゴシック" w:eastAsia="ＭＳ Ｐゴシック" w:hAnsi="ＭＳ Ｐゴシック"/>
          <w:b/>
          <w:sz w:val="18"/>
          <w:szCs w:val="18"/>
        </w:rPr>
      </w:pPr>
    </w:p>
    <w:p w14:paraId="420E5AE2" w14:textId="7EB8B682" w:rsidR="006A127C" w:rsidRPr="00CD296B" w:rsidRDefault="00844311" w:rsidP="00DC4CA6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【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令</w:t>
      </w:r>
      <w:r>
        <w:rPr>
          <w:rFonts w:ascii="ＭＳ Ｐゴシック" w:eastAsia="ＭＳ Ｐゴシック" w:hAnsi="ＭＳ Ｐゴシック"/>
          <w:b/>
          <w:sz w:val="28"/>
          <w:szCs w:val="28"/>
        </w:rPr>
        <w:t>和</w:t>
      </w:r>
      <w:ins w:id="0" w:author="中野　知也" w:date="2025-04-17T14:26:00Z" w16du:dateUtc="2025-04-17T05:26:00Z">
        <w:r w:rsidR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t>8</w:t>
        </w:r>
      </w:ins>
      <w:del w:id="1" w:author="中野　知也" w:date="2025-04-17T14:25:00Z" w16du:dateUtc="2025-04-17T05:25:00Z">
        <w:r w:rsidR="00206E7B" w:rsidDel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delText>7</w:delText>
        </w:r>
      </w:del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（</w:t>
      </w:r>
      <w:r w:rsidR="008E79E4">
        <w:rPr>
          <w:rFonts w:ascii="ＭＳ Ｐゴシック" w:eastAsia="ＭＳ Ｐゴシック" w:hAnsi="ＭＳ Ｐゴシック" w:hint="eastAsia"/>
          <w:b/>
          <w:sz w:val="28"/>
          <w:szCs w:val="28"/>
        </w:rPr>
        <w:t>202</w:t>
      </w:r>
      <w:ins w:id="2" w:author="中野　知也" w:date="2025-04-17T14:26:00Z" w16du:dateUtc="2025-04-17T05:26:00Z">
        <w:r w:rsidR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t>6</w:t>
        </w:r>
      </w:ins>
      <w:del w:id="3" w:author="中野　知也" w:date="2025-04-17T14:26:00Z" w16du:dateUtc="2025-04-17T05:26:00Z">
        <w:r w:rsidR="00206E7B" w:rsidDel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delText>5</w:delText>
        </w:r>
      </w:del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）</w:t>
      </w: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年度】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受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験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票</w:t>
      </w:r>
    </w:p>
    <w:p w14:paraId="3BC16346" w14:textId="77777777" w:rsidR="00FA1B4C" w:rsidRPr="00CD296B" w:rsidRDefault="00FA1B4C" w:rsidP="00BD542E">
      <w:pPr>
        <w:snapToGrid w:val="0"/>
        <w:rPr>
          <w:rFonts w:ascii="ＭＳ Ｐゴシック" w:eastAsia="ＭＳ Ｐゴシック" w:hAnsi="ＭＳ Ｐゴシック"/>
          <w:b/>
          <w:sz w:val="12"/>
          <w:szCs w:val="12"/>
        </w:rPr>
      </w:pPr>
    </w:p>
    <w:tbl>
      <w:tblPr>
        <w:tblStyle w:val="a3"/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6237"/>
      </w:tblGrid>
      <w:tr w:rsidR="005202C4" w:rsidRPr="00CD296B" w14:paraId="0FC651D7" w14:textId="77777777" w:rsidTr="00D868F9">
        <w:trPr>
          <w:trHeight w:val="721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59DE7" w14:textId="77777777" w:rsidR="0044157A" w:rsidRDefault="0044157A" w:rsidP="00217EA4">
            <w:pPr>
              <w:spacing w:line="0" w:lineRule="atLeast"/>
              <w:rPr>
                <w:sz w:val="22"/>
                <w:szCs w:val="22"/>
              </w:rPr>
            </w:pPr>
          </w:p>
          <w:p w14:paraId="050A3FBD" w14:textId="2CBDA3E7" w:rsidR="00217EA4" w:rsidRDefault="007B1507" w:rsidP="00217EA4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E40C69" wp14:editId="030FFD5C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113030</wp:posOffset>
                      </wp:positionV>
                      <wp:extent cx="1093470" cy="1457325"/>
                      <wp:effectExtent l="0" t="0" r="11430" b="28575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E4846" id="Rectangle 37" o:spid="_x0000_s1026" style="position:absolute;left:0;text-align:left;margin-left:9.55pt;margin-top:8.9pt;width:86.1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yOhw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753BD7D3" w14:textId="77777777" w:rsidR="00217EA4" w:rsidRPr="00D95265" w:rsidRDefault="00217EA4" w:rsidP="00217EA4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13D3B344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3B90E3B0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52441C6" w14:textId="77777777" w:rsidR="0044157A" w:rsidRDefault="00217EA4" w:rsidP="0044157A">
            <w:pPr>
              <w:snapToGrid w:val="0"/>
              <w:spacing w:line="240" w:lineRule="exact"/>
              <w:ind w:leftChars="161" w:left="338" w:rightChars="72" w:right="151" w:firstLineChars="1" w:firstLine="2"/>
              <w:jc w:val="left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2358A296" w14:textId="082D94BC" w:rsidR="0044157A" w:rsidRPr="0044157A" w:rsidDel="006C6F60" w:rsidRDefault="006C6F60" w:rsidP="0044157A">
            <w:pPr>
              <w:snapToGrid w:val="0"/>
              <w:spacing w:line="240" w:lineRule="exact"/>
              <w:ind w:leftChars="162" w:left="340" w:rightChars="140" w:right="294" w:firstLine="2"/>
              <w:jc w:val="left"/>
              <w:rPr>
                <w:del w:id="4" w:author="中野　知也" w:date="2025-04-17T14:25:00Z" w16du:dateUtc="2025-04-17T05:25:00Z"/>
                <w:sz w:val="16"/>
                <w:szCs w:val="16"/>
              </w:rPr>
            </w:pPr>
            <w:ins w:id="5" w:author="中野　知也" w:date="2025-04-17T14:25:00Z" w16du:dateUtc="2025-04-17T05:25:00Z">
              <w:r w:rsidRPr="006C6F60">
                <w:rPr>
                  <w:rFonts w:hint="eastAsia"/>
                  <w:sz w:val="16"/>
                  <w:szCs w:val="16"/>
                </w:rPr>
                <w:t>縦</w:t>
              </w:r>
              <w:r w:rsidRPr="006C6F60">
                <w:rPr>
                  <w:rFonts w:hint="eastAsia"/>
                  <w:sz w:val="16"/>
                  <w:szCs w:val="16"/>
                </w:rPr>
                <w:t>308</w:t>
              </w:r>
              <w:r w:rsidRPr="006C6F60">
                <w:rPr>
                  <w:rFonts w:hint="eastAsia"/>
                  <w:sz w:val="16"/>
                  <w:szCs w:val="16"/>
                </w:rPr>
                <w:t>ピクセル</w:t>
              </w:r>
              <w:r w:rsidRPr="006C6F60">
                <w:rPr>
                  <w:rFonts w:hint="eastAsia"/>
                  <w:sz w:val="16"/>
                  <w:szCs w:val="16"/>
                </w:rPr>
                <w:t xml:space="preserve"> </w:t>
              </w:r>
              <w:r w:rsidRPr="006C6F60">
                <w:rPr>
                  <w:rFonts w:hint="eastAsia"/>
                  <w:sz w:val="16"/>
                  <w:szCs w:val="16"/>
                </w:rPr>
                <w:t>×</w:t>
              </w:r>
              <w:r w:rsidRPr="006C6F60">
                <w:rPr>
                  <w:rFonts w:hint="eastAsia"/>
                  <w:sz w:val="16"/>
                  <w:szCs w:val="16"/>
                </w:rPr>
                <w:t xml:space="preserve"> </w:t>
              </w:r>
              <w:r w:rsidRPr="006C6F60">
                <w:rPr>
                  <w:rFonts w:hint="eastAsia"/>
                  <w:sz w:val="16"/>
                  <w:szCs w:val="16"/>
                </w:rPr>
                <w:t>横</w:t>
              </w:r>
              <w:r w:rsidRPr="006C6F60">
                <w:rPr>
                  <w:rFonts w:hint="eastAsia"/>
                  <w:sz w:val="16"/>
                  <w:szCs w:val="16"/>
                </w:rPr>
                <w:t>236</w:t>
              </w:r>
              <w:r w:rsidRPr="006C6F60">
                <w:rPr>
                  <w:rFonts w:hint="eastAsia"/>
                  <w:sz w:val="16"/>
                  <w:szCs w:val="16"/>
                </w:rPr>
                <w:t>ピクセル</w:t>
              </w:r>
            </w:ins>
            <w:del w:id="6" w:author="中野　知也" w:date="2025-04-17T14:25:00Z" w16du:dateUtc="2025-04-17T05:25:00Z"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縦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4cm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・横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3cm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相当</w:delText>
              </w:r>
            </w:del>
          </w:p>
          <w:p w14:paraId="620ECCEC" w14:textId="482CAEE5" w:rsidR="00217EA4" w:rsidRPr="00CD296B" w:rsidRDefault="00590F0D" w:rsidP="00ED2602">
            <w:pPr>
              <w:snapToGrid w:val="0"/>
              <w:spacing w:line="240" w:lineRule="exact"/>
              <w:ind w:leftChars="162" w:left="340" w:rightChars="72" w:right="151" w:firstLine="2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ここに</w:t>
            </w:r>
            <w:r w:rsidR="0044157A">
              <w:rPr>
                <w:rFonts w:hint="eastAsia"/>
                <w:sz w:val="16"/>
                <w:szCs w:val="16"/>
              </w:rPr>
              <w:t>画像</w:t>
            </w:r>
            <w:r>
              <w:rPr>
                <w:rFonts w:hint="eastAsia"/>
                <w:sz w:val="16"/>
                <w:szCs w:val="16"/>
              </w:rPr>
              <w:t>データ</w:t>
            </w:r>
            <w:r w:rsidR="0044157A">
              <w:rPr>
                <w:rFonts w:hint="eastAsia"/>
                <w:sz w:val="16"/>
                <w:szCs w:val="16"/>
              </w:rPr>
              <w:t>を貼り付ける</w:t>
            </w:r>
            <w:r>
              <w:rPr>
                <w:rFonts w:hint="eastAsia"/>
                <w:sz w:val="16"/>
                <w:szCs w:val="16"/>
              </w:rPr>
              <w:t>こと</w:t>
            </w:r>
          </w:p>
          <w:p w14:paraId="6CD86F38" w14:textId="77777777" w:rsidR="00217EA4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462FB05A" w14:textId="77777777" w:rsidR="00217EA4" w:rsidRPr="00CD296B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7EDD3029" w14:textId="77777777" w:rsidR="005202C4" w:rsidRPr="00CD296B" w:rsidRDefault="005202C4" w:rsidP="004415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D87C3" w14:textId="77777777" w:rsidR="005202C4" w:rsidRPr="00D95265" w:rsidRDefault="00BD542E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受</w:t>
            </w:r>
            <w:r w:rsidR="005202C4"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験番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9E08D8" w14:textId="77777777" w:rsidR="005202C4" w:rsidRPr="00CD296B" w:rsidRDefault="005202C4" w:rsidP="005202C4">
            <w:pPr>
              <w:jc w:val="left"/>
              <w:rPr>
                <w:sz w:val="24"/>
              </w:rPr>
            </w:pPr>
            <w:r w:rsidRPr="00CD296B"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BD542E" w:rsidRPr="00CD296B" w14:paraId="6EC08F19" w14:textId="77777777" w:rsidTr="00844311">
        <w:trPr>
          <w:trHeight w:val="2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E52E3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FEA7A1" w14:textId="77777777" w:rsidR="00BD542E" w:rsidRPr="00D95265" w:rsidRDefault="00BD542E" w:rsidP="00A144E0">
            <w:pPr>
              <w:jc w:val="center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51535D">
              <w:rPr>
                <w:rFonts w:asciiTheme="majorEastAsia" w:eastAsiaTheme="majorEastAsia" w:hAnsiTheme="majorEastAsia" w:hint="eastAsia"/>
                <w:spacing w:val="21"/>
                <w:kern w:val="0"/>
                <w:sz w:val="16"/>
                <w:szCs w:val="16"/>
                <w:fitText w:val="768" w:id="-77849087"/>
              </w:rPr>
              <w:t>ふりが</w:t>
            </w:r>
            <w:r w:rsidRPr="0051535D">
              <w:rPr>
                <w:rFonts w:asciiTheme="majorEastAsia" w:eastAsiaTheme="majorEastAsia" w:hAnsiTheme="majorEastAsia" w:hint="eastAsia"/>
                <w:spacing w:val="1"/>
                <w:kern w:val="0"/>
                <w:sz w:val="16"/>
                <w:szCs w:val="16"/>
                <w:fitText w:val="768" w:id="-77849087"/>
              </w:rPr>
              <w:t>な</w:t>
            </w:r>
          </w:p>
        </w:tc>
        <w:tc>
          <w:tcPr>
            <w:tcW w:w="6237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771AB2C" w14:textId="77777777" w:rsidR="00BD542E" w:rsidRPr="00CD296B" w:rsidRDefault="00BD542E" w:rsidP="00BD542E">
            <w:pPr>
              <w:rPr>
                <w:sz w:val="18"/>
                <w:szCs w:val="18"/>
              </w:rPr>
            </w:pPr>
          </w:p>
        </w:tc>
      </w:tr>
      <w:tr w:rsidR="00BD542E" w:rsidRPr="00CD296B" w14:paraId="4EFB80DF" w14:textId="77777777" w:rsidTr="00844311">
        <w:trPr>
          <w:trHeight w:val="745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EA34C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3A0B8622" w14:textId="77777777" w:rsidR="00BD542E" w:rsidRPr="00D95265" w:rsidRDefault="00217EA4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44311">
              <w:rPr>
                <w:rFonts w:asciiTheme="majorEastAsia" w:eastAsiaTheme="majorEastAsia" w:hAnsiTheme="majorEastAsia" w:hint="eastAsia"/>
                <w:spacing w:val="180"/>
                <w:kern w:val="0"/>
                <w:sz w:val="18"/>
                <w:szCs w:val="18"/>
                <w:fitText w:val="720" w:id="-77849855"/>
              </w:rPr>
              <w:t>氏</w:t>
            </w:r>
            <w:r w:rsidR="00BD542E" w:rsidRPr="00844311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5"/>
              </w:rPr>
              <w:t>名</w:t>
            </w:r>
          </w:p>
        </w:tc>
        <w:tc>
          <w:tcPr>
            <w:tcW w:w="6237" w:type="dxa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14:paraId="42C9B397" w14:textId="77777777" w:rsidR="00217EA4" w:rsidRPr="00CD296B" w:rsidRDefault="00217EA4" w:rsidP="00BD542E">
            <w:pPr>
              <w:rPr>
                <w:sz w:val="18"/>
                <w:szCs w:val="18"/>
              </w:rPr>
            </w:pPr>
          </w:p>
        </w:tc>
      </w:tr>
      <w:tr w:rsidR="00217EA4" w:rsidRPr="00CD296B" w14:paraId="2B5910EE" w14:textId="77777777" w:rsidTr="00D868F9">
        <w:trPr>
          <w:trHeight w:val="15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BBCC3" w14:textId="77777777" w:rsidR="00217EA4" w:rsidRPr="00CD296B" w:rsidRDefault="00217EA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D53ED7" w14:textId="77777777" w:rsidR="00217EA4" w:rsidRPr="00D95265" w:rsidRDefault="00217EA4" w:rsidP="00A144E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07A0">
              <w:rPr>
                <w:rFonts w:asciiTheme="majorEastAsia" w:eastAsiaTheme="majorEastAsia" w:hAnsiTheme="majorEastAsia" w:hint="eastAsia"/>
                <w:spacing w:val="45"/>
                <w:kern w:val="0"/>
                <w:sz w:val="18"/>
                <w:szCs w:val="18"/>
                <w:fitText w:val="720" w:id="-77849854"/>
              </w:rPr>
              <w:t>現住</w:t>
            </w:r>
            <w:r w:rsidRPr="00DF07A0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4"/>
              </w:rPr>
              <w:t>所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D861D8" w14:textId="06091681" w:rsidR="00217EA4" w:rsidRDefault="00895F09" w:rsidP="00A144E0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>
              <w:rPr>
                <w:rFonts w:ascii="ＭＳ 明朝" w:hAnsi="ＭＳ 明朝"/>
                <w:sz w:val="18"/>
                <w:szCs w:val="18"/>
              </w:rPr>
              <w:t xml:space="preserve">　　　　　　　　　　　　　</w:t>
            </w:r>
            <w:r w:rsidR="00CB4D52" w:rsidRPr="00CD296B">
              <w:rPr>
                <w:rFonts w:ascii="ＭＳ 明朝" w:hAnsi="ＭＳ 明朝"/>
                <w:sz w:val="18"/>
                <w:szCs w:val="18"/>
              </w:rPr>
              <w:sym w:font="Wingdings" w:char="F028"/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（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）</w:t>
            </w:r>
          </w:p>
          <w:p w14:paraId="432E8DF6" w14:textId="77777777" w:rsidR="00217EA4" w:rsidRDefault="00217EA4" w:rsidP="00A144E0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C08DED2" w14:textId="2085C262" w:rsidR="00217EA4" w:rsidRPr="00CD296B" w:rsidRDefault="00D868F9" w:rsidP="00BD542E">
            <w:pPr>
              <w:rPr>
                <w:sz w:val="18"/>
                <w:szCs w:val="18"/>
              </w:rPr>
            </w:pPr>
            <w:r w:rsidRPr="00B86F70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107912E0" wp14:editId="53379606">
                      <wp:simplePos x="0" y="0"/>
                      <wp:positionH relativeFrom="margin">
                        <wp:posOffset>2341880</wp:posOffset>
                      </wp:positionH>
                      <wp:positionV relativeFrom="paragraph">
                        <wp:posOffset>479425</wp:posOffset>
                      </wp:positionV>
                      <wp:extent cx="2163445" cy="295275"/>
                      <wp:effectExtent l="0" t="0" r="8255" b="952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344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19C2" w14:textId="77777777" w:rsidR="00591495" w:rsidRPr="00B86F70" w:rsidRDefault="00591495" w:rsidP="00B86F70">
                                  <w:pPr>
                                    <w:rPr>
                                      <w:sz w:val="16"/>
                                      <w:szCs w:val="16"/>
                                      <w:lang w:eastAsia="zh-CN"/>
                                    </w:rPr>
                                  </w:pPr>
                                  <w:r w:rsidRPr="005D2E1C">
                                    <w:rPr>
                                      <w:rFonts w:hint="eastAsia"/>
                                      <w:sz w:val="16"/>
                                      <w:szCs w:val="16"/>
                                      <w:lang w:eastAsia="zh-CN"/>
                                    </w:rPr>
                                    <w:t>東京大学大学院情報学環教育部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7912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84.4pt;margin-top:37.75pt;width:170.35pt;height:23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" stroked="f">
                      <v:textbox>
                        <w:txbxContent>
                          <w:p w14:paraId="5A7619C2" w14:textId="77777777" w:rsidR="00591495" w:rsidRPr="00B86F70" w:rsidRDefault="00591495" w:rsidP="00B86F70">
                            <w:pPr>
                              <w:rPr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5D2E1C"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東京大学大学院情報学環教育部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12EB5102" w14:textId="4FFFB9BF" w:rsidR="006A127C" w:rsidRPr="00B86F70" w:rsidRDefault="006A127C" w:rsidP="00EF1265">
      <w:pPr>
        <w:rPr>
          <w:sz w:val="12"/>
          <w:szCs w:val="12"/>
        </w:rPr>
      </w:pPr>
    </w:p>
    <w:sectPr w:rsidR="006A127C" w:rsidRPr="00B86F70" w:rsidSect="0056162F">
      <w:footerReference w:type="default" r:id="rId7"/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C923" w14:textId="33ECCE9E" w:rsidR="00DE22EA" w:rsidRPr="00DE22EA" w:rsidRDefault="00DE22EA" w:rsidP="00DE22EA">
    <w:pPr>
      <w:tabs>
        <w:tab w:val="left" w:pos="900"/>
      </w:tabs>
      <w:snapToGrid w:val="0"/>
      <w:spacing w:line="0" w:lineRule="atLeast"/>
      <w:jc w:val="left"/>
      <w:rPr>
        <w:sz w:val="20"/>
        <w:szCs w:val="20"/>
      </w:rPr>
    </w:pPr>
    <w:r w:rsidRPr="00DE22EA">
      <w:rPr>
        <w:rFonts w:hint="eastAsia"/>
        <w:sz w:val="20"/>
        <w:szCs w:val="20"/>
      </w:rPr>
      <w:t>【記入上の注意】</w:t>
    </w:r>
  </w:p>
  <w:p w14:paraId="3A3CD072" w14:textId="44226B2C" w:rsidR="00DE22EA" w:rsidRPr="00DE22EA" w:rsidRDefault="00DE22EA">
    <w:pPr>
      <w:pStyle w:val="a7"/>
      <w:rPr>
        <w:sz w:val="24"/>
        <w:szCs w:val="32"/>
      </w:rPr>
    </w:pPr>
    <w:r w:rsidRPr="00DE22EA">
      <w:rPr>
        <w:rFonts w:ascii="ＭＳ Ｐ明朝" w:eastAsia="ＭＳ Ｐ明朝" w:hAnsi="ＭＳ Ｐ明朝" w:hint="eastAsia"/>
        <w:sz w:val="20"/>
        <w:szCs w:val="20"/>
      </w:rPr>
      <w:t>※印欄以外は、すべて記載し、年号は西暦とすること。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中野　知也">
    <w15:presenceInfo w15:providerId="AD" w15:userId="S::7829602142@utac.u-tokyo.ac.jp::d16efa08-0761-434f-8afc-7d8ab986a7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06E7B"/>
    <w:rsid w:val="00210FB1"/>
    <w:rsid w:val="00217EA4"/>
    <w:rsid w:val="00235318"/>
    <w:rsid w:val="00237F2C"/>
    <w:rsid w:val="00243F1A"/>
    <w:rsid w:val="00245357"/>
    <w:rsid w:val="00270168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66C87"/>
    <w:rsid w:val="00372642"/>
    <w:rsid w:val="003903EF"/>
    <w:rsid w:val="0039472F"/>
    <w:rsid w:val="003A1BF3"/>
    <w:rsid w:val="003A35EE"/>
    <w:rsid w:val="003A7B86"/>
    <w:rsid w:val="003B0FD3"/>
    <w:rsid w:val="003B48F3"/>
    <w:rsid w:val="003D7355"/>
    <w:rsid w:val="003E0905"/>
    <w:rsid w:val="003E403B"/>
    <w:rsid w:val="003E6B0F"/>
    <w:rsid w:val="003F59C4"/>
    <w:rsid w:val="004221EC"/>
    <w:rsid w:val="004363B6"/>
    <w:rsid w:val="0044157A"/>
    <w:rsid w:val="00442130"/>
    <w:rsid w:val="0046211A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0F0D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A127C"/>
    <w:rsid w:val="006B70B1"/>
    <w:rsid w:val="006C6DB4"/>
    <w:rsid w:val="006C6F60"/>
    <w:rsid w:val="006E2713"/>
    <w:rsid w:val="006E61CA"/>
    <w:rsid w:val="006E70BE"/>
    <w:rsid w:val="00726B35"/>
    <w:rsid w:val="00734EB4"/>
    <w:rsid w:val="0073704F"/>
    <w:rsid w:val="0075291C"/>
    <w:rsid w:val="007540B7"/>
    <w:rsid w:val="007551A0"/>
    <w:rsid w:val="007704CA"/>
    <w:rsid w:val="00771F7E"/>
    <w:rsid w:val="00783425"/>
    <w:rsid w:val="0078575A"/>
    <w:rsid w:val="00793136"/>
    <w:rsid w:val="0079742D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25F6"/>
    <w:rsid w:val="008E381C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71FE3"/>
    <w:rsid w:val="00C80B52"/>
    <w:rsid w:val="00CB4938"/>
    <w:rsid w:val="00CB4D52"/>
    <w:rsid w:val="00CD296B"/>
    <w:rsid w:val="00CE73F9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E22EA"/>
    <w:rsid w:val="00DF07A0"/>
    <w:rsid w:val="00E14920"/>
    <w:rsid w:val="00E36689"/>
    <w:rsid w:val="00E45388"/>
    <w:rsid w:val="00E47AEC"/>
    <w:rsid w:val="00E84FE7"/>
    <w:rsid w:val="00EA03FE"/>
    <w:rsid w:val="00EC05AA"/>
    <w:rsid w:val="00EC5D0F"/>
    <w:rsid w:val="00ED2602"/>
    <w:rsid w:val="00ED34C3"/>
    <w:rsid w:val="00EF1265"/>
    <w:rsid w:val="00F41134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  <w15:docId w15:val="{F2D2AB6B-B765-4028-8C4D-3B748DA9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平成17年（2005）度</vt:lpstr>
      <vt:lpstr>平成17年（2005）度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平成17年（2005）度</dc:title>
  <dc:creator>gakumu</dc:creator>
  <cp:lastModifiedBy>土田　真紀子</cp:lastModifiedBy>
  <cp:revision>30</cp:revision>
  <cp:lastPrinted>2020-10-06T02:29:00Z</cp:lastPrinted>
  <dcterms:created xsi:type="dcterms:W3CDTF">2020-10-07T02:35:00Z</dcterms:created>
  <dcterms:modified xsi:type="dcterms:W3CDTF">2025-08-27T08:40:00Z</dcterms:modified>
</cp:coreProperties>
</file>