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EED34" w14:textId="40C68897" w:rsidR="00A22A86" w:rsidRPr="00CD296B" w:rsidRDefault="00A174C8" w:rsidP="0039472F">
      <w:pPr>
        <w:snapToGrid w:val="0"/>
        <w:jc w:val="center"/>
        <w:rPr>
          <w:rFonts w:ascii="ＭＳ Ｐゴシック" w:eastAsia="ＭＳ Ｐゴシック" w:hAnsi="ＭＳ Ｐゴシック"/>
          <w:b/>
          <w:kern w:val="0"/>
          <w:sz w:val="18"/>
          <w:szCs w:val="18"/>
          <w:lang w:eastAsia="zh-CN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令</w:t>
      </w:r>
      <w:r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  <w:t>和</w:t>
      </w:r>
      <w:ins w:id="0" w:author="中野　知也" w:date="2025-04-17T14:21:00Z" w16du:dateUtc="2025-04-17T05:21:00Z">
        <w:r w:rsidR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t>8</w:t>
        </w:r>
      </w:ins>
      <w:del w:id="1" w:author="中野　知也" w:date="2025-04-17T14:21:00Z" w16du:dateUtc="2025-04-17T05:21:00Z">
        <w:r w:rsidR="003620A8" w:rsidDel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delText>7</w:delText>
        </w:r>
      </w:del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（</w:t>
      </w:r>
      <w:r w:rsidR="008E79E4"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  <w:t>202</w:t>
      </w:r>
      <w:ins w:id="2" w:author="中野　知也" w:date="2025-04-17T14:21:00Z" w16du:dateUtc="2025-04-17T05:21:00Z">
        <w:r w:rsidR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t>6</w:t>
        </w:r>
      </w:ins>
      <w:del w:id="3" w:author="中野　知也" w:date="2025-04-17T14:21:00Z" w16du:dateUtc="2025-04-17T05:21:00Z">
        <w:r w:rsidR="003620A8" w:rsidDel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delText>5</w:delText>
        </w:r>
      </w:del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）</w:t>
      </w:r>
      <w:r w:rsidR="006A127C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年度</w:t>
      </w:r>
      <w:r w:rsidR="00F9120D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 xml:space="preserve">　</w:t>
      </w:r>
      <w:r w:rsidR="009B3AC8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東京大学</w:t>
      </w:r>
      <w:r w:rsidR="00A22A86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大学院情報学環教育部研究生入学願書</w:t>
      </w:r>
    </w:p>
    <w:p w14:paraId="252E9C63" w14:textId="77777777" w:rsidR="004221EC" w:rsidRPr="0027247A" w:rsidRDefault="004221EC" w:rsidP="00BD542E">
      <w:pPr>
        <w:snapToGrid w:val="0"/>
        <w:spacing w:line="180" w:lineRule="exact"/>
        <w:rPr>
          <w:sz w:val="18"/>
          <w:szCs w:val="18"/>
          <w:lang w:eastAsia="zh-CN"/>
        </w:rPr>
      </w:pPr>
    </w:p>
    <w:tbl>
      <w:tblPr>
        <w:tblStyle w:val="a3"/>
        <w:tblW w:w="9941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2267"/>
        <w:gridCol w:w="3279"/>
        <w:gridCol w:w="2127"/>
        <w:gridCol w:w="2268"/>
      </w:tblGrid>
      <w:tr w:rsidR="00177DFA" w:rsidRPr="00D95265" w14:paraId="79D0462D" w14:textId="77777777" w:rsidTr="000E13BF">
        <w:trPr>
          <w:trHeight w:val="264"/>
        </w:trPr>
        <w:tc>
          <w:tcPr>
            <w:tcW w:w="554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2C9A23" w14:textId="77777777" w:rsidR="00177DFA" w:rsidRPr="00D95265" w:rsidRDefault="00177DFA" w:rsidP="00591495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290AB" w14:textId="1D9C011F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国籍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外国人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のみ）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216C5" w14:textId="0D6A5599" w:rsidR="00177DFA" w:rsidRPr="00D95265" w:rsidRDefault="00177DFA" w:rsidP="0059149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91495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szCs w:val="18"/>
                <w:fitText w:val="1080" w:id="-1961610752"/>
              </w:rPr>
              <w:t>受験番</w:t>
            </w:r>
            <w:r w:rsidRPr="0059149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1961610752"/>
              </w:rPr>
              <w:t>号</w:t>
            </w:r>
          </w:p>
        </w:tc>
      </w:tr>
      <w:tr w:rsidR="000E13BF" w:rsidRPr="00CD296B" w14:paraId="1584CB4F" w14:textId="7AF5E924" w:rsidTr="000E13BF">
        <w:trPr>
          <w:trHeight w:val="450"/>
        </w:trPr>
        <w:tc>
          <w:tcPr>
            <w:tcW w:w="5546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</w:tcPr>
          <w:p w14:paraId="7EB7716C" w14:textId="77777777" w:rsidR="000E13BF" w:rsidRPr="00D95265" w:rsidRDefault="000E13BF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E13BF">
              <w:rPr>
                <w:rFonts w:asciiTheme="majorEastAsia" w:eastAsiaTheme="majorEastAsia" w:hAnsiTheme="majorEastAsia" w:hint="eastAsia"/>
                <w:spacing w:val="90"/>
                <w:kern w:val="0"/>
                <w:sz w:val="18"/>
                <w:szCs w:val="18"/>
                <w:fitText w:val="540" w:id="-1961610751"/>
              </w:rPr>
              <w:t>氏</w:t>
            </w:r>
            <w:r w:rsidRPr="000E13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540" w:id="-1961610751"/>
              </w:rPr>
              <w:t>名</w:t>
            </w:r>
          </w:p>
          <w:p w14:paraId="5E872FC6" w14:textId="77777777" w:rsidR="000E13BF" w:rsidRPr="00591495" w:rsidRDefault="000E13BF" w:rsidP="00177DFA">
            <w:pPr>
              <w:jc w:val="left"/>
              <w:rPr>
                <w:sz w:val="18"/>
                <w:szCs w:val="18"/>
              </w:rPr>
            </w:pPr>
          </w:p>
          <w:p w14:paraId="03409C5F" w14:textId="77777777" w:rsidR="000E13BF" w:rsidRPr="00CD296B" w:rsidRDefault="000E13BF" w:rsidP="00177DFA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 xml:space="preserve">年　　　月　　　日生　　</w:t>
            </w:r>
            <w:r w:rsidRPr="00591495">
              <w:rPr>
                <w:rFonts w:hint="eastAsia"/>
                <w:spacing w:val="17"/>
                <w:kern w:val="0"/>
                <w:sz w:val="18"/>
                <w:szCs w:val="18"/>
                <w:fitText w:val="576" w:id="-1961610750"/>
              </w:rPr>
              <w:t>男</w:t>
            </w:r>
            <w:r w:rsidRPr="00591495">
              <w:rPr>
                <w:rFonts w:hint="eastAsia"/>
                <w:kern w:val="0"/>
                <w:sz w:val="18"/>
                <w:szCs w:val="18"/>
                <w:fitText w:val="576" w:id="-1961610750"/>
              </w:rPr>
              <w:t>・女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B8907" w14:textId="776A0561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</w:tcPr>
          <w:p w14:paraId="46FE0ACE" w14:textId="458393D5" w:rsidR="000E13BF" w:rsidRPr="00CD296B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0E13BF" w:rsidRPr="00CD296B" w14:paraId="716137AB" w14:textId="77777777" w:rsidTr="000E13BF">
        <w:trPr>
          <w:trHeight w:val="345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FF6388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9A3B9C" w14:textId="1A335C1C" w:rsidR="000E13BF" w:rsidRPr="00CD296B" w:rsidRDefault="000E13BF" w:rsidP="00177D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在留資格（外国人のみ）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EEDBC65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0E13BF" w:rsidRPr="00CD296B" w14:paraId="30B3D278" w14:textId="77777777" w:rsidTr="000E13BF">
        <w:trPr>
          <w:trHeight w:val="360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225C979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EDEEE" w14:textId="77777777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5AB1E3D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5C033938" w14:textId="1AF15D13" w:rsidTr="000E13BF">
        <w:trPr>
          <w:trHeight w:val="219"/>
        </w:trPr>
        <w:tc>
          <w:tcPr>
            <w:tcW w:w="554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32489" w14:textId="18B922CF" w:rsidR="00177DFA" w:rsidRPr="009A483D" w:rsidRDefault="00BE2F05" w:rsidP="00177DFA">
            <w:pP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英字</w:t>
            </w:r>
            <w:r w:rsidR="00177DFA" w:rsidRPr="009A483D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表記</w:t>
            </w:r>
          </w:p>
        </w:tc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D9753" w14:textId="77777777" w:rsidR="00177DFA" w:rsidRPr="00CD296B" w:rsidRDefault="00177DFA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388C6C62" w14:textId="77777777" w:rsidR="00177DFA" w:rsidRPr="00CD296B" w:rsidRDefault="00177DFA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EB722B4" w14:textId="77777777" w:rsidTr="00177DFA">
        <w:trPr>
          <w:trHeight w:val="135"/>
        </w:trPr>
        <w:tc>
          <w:tcPr>
            <w:tcW w:w="22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A8A602" w14:textId="77777777" w:rsidR="00177DFA" w:rsidRPr="00217EA4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32F58520" w14:textId="5DB242F0" w:rsidR="00177DFA" w:rsidRDefault="00177DFA" w:rsidP="00177DFA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8F6555" wp14:editId="2264354E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145211</wp:posOffset>
                      </wp:positionV>
                      <wp:extent cx="1093470" cy="1457325"/>
                      <wp:effectExtent l="0" t="0" r="11430" b="28575"/>
                      <wp:wrapNone/>
                      <wp:docPr id="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71822" id="Rectangle 37" o:spid="_x0000_s1026" style="position:absolute;left:0;text-align:left;margin-left:9.5pt;margin-top:11.45pt;width:86.1pt;height:11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rfiA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1000F3C5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0F948990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06E073E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2108AA52" w14:textId="77777777" w:rsidR="00EA2A88" w:rsidRDefault="00177DFA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3B9862E9" w14:textId="6756BFE1" w:rsidR="00EA2A88" w:rsidDel="0027247A" w:rsidRDefault="0027247A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del w:id="4" w:author="中野　知也" w:date="2025-04-17T14:22:00Z" w16du:dateUtc="2025-04-17T05:22:00Z"/>
                <w:sz w:val="16"/>
                <w:szCs w:val="16"/>
              </w:rPr>
            </w:pPr>
            <w:ins w:id="5" w:author="中野　知也" w:date="2025-04-17T14:22:00Z" w16du:dateUtc="2025-04-17T05:22:00Z">
              <w:r w:rsidRPr="0027247A">
                <w:rPr>
                  <w:rFonts w:hint="eastAsia"/>
                  <w:sz w:val="16"/>
                  <w:szCs w:val="16"/>
                </w:rPr>
                <w:t>縦</w:t>
              </w:r>
              <w:r w:rsidRPr="0027247A">
                <w:rPr>
                  <w:rFonts w:hint="eastAsia"/>
                  <w:sz w:val="16"/>
                  <w:szCs w:val="16"/>
                </w:rPr>
                <w:t>308</w:t>
              </w:r>
              <w:r w:rsidRPr="0027247A">
                <w:rPr>
                  <w:rFonts w:hint="eastAsia"/>
                  <w:sz w:val="16"/>
                  <w:szCs w:val="16"/>
                </w:rPr>
                <w:t>ピクセル</w:t>
              </w:r>
              <w:r w:rsidRPr="0027247A">
                <w:rPr>
                  <w:rFonts w:hint="eastAsia"/>
                  <w:sz w:val="16"/>
                  <w:szCs w:val="16"/>
                </w:rPr>
                <w:t xml:space="preserve"> </w:t>
              </w:r>
              <w:r w:rsidRPr="0027247A">
                <w:rPr>
                  <w:rFonts w:hint="eastAsia"/>
                  <w:sz w:val="16"/>
                  <w:szCs w:val="16"/>
                </w:rPr>
                <w:t>×</w:t>
              </w:r>
              <w:r w:rsidRPr="0027247A">
                <w:rPr>
                  <w:rFonts w:hint="eastAsia"/>
                  <w:sz w:val="16"/>
                  <w:szCs w:val="16"/>
                </w:rPr>
                <w:t xml:space="preserve"> </w:t>
              </w:r>
              <w:r w:rsidRPr="0027247A">
                <w:rPr>
                  <w:rFonts w:hint="eastAsia"/>
                  <w:sz w:val="16"/>
                  <w:szCs w:val="16"/>
                </w:rPr>
                <w:t>横</w:t>
              </w:r>
              <w:r w:rsidRPr="0027247A">
                <w:rPr>
                  <w:rFonts w:hint="eastAsia"/>
                  <w:sz w:val="16"/>
                  <w:szCs w:val="16"/>
                </w:rPr>
                <w:t>236</w:t>
              </w:r>
              <w:r w:rsidRPr="0027247A">
                <w:rPr>
                  <w:rFonts w:hint="eastAsia"/>
                  <w:sz w:val="16"/>
                  <w:szCs w:val="16"/>
                </w:rPr>
                <w:t>ピクセル</w:t>
              </w:r>
            </w:ins>
            <w:del w:id="6" w:author="中野　知也" w:date="2025-04-17T14:22:00Z" w16du:dateUtc="2025-04-17T05:22:00Z"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縦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4cm</w:delText>
              </w:r>
              <w:r w:rsidR="00374126" w:rsidDel="0027247A">
                <w:rPr>
                  <w:rFonts w:hint="eastAsia"/>
                  <w:sz w:val="16"/>
                  <w:szCs w:val="16"/>
                </w:rPr>
                <w:delText>×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横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3cm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相当</w:delText>
              </w:r>
            </w:del>
          </w:p>
          <w:p w14:paraId="3131F53A" w14:textId="2374316A" w:rsidR="00481FA5" w:rsidRDefault="00224951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画像データ</w:t>
            </w:r>
            <w:r w:rsidR="00481FA5">
              <w:rPr>
                <w:rFonts w:hint="eastAsia"/>
                <w:sz w:val="16"/>
                <w:szCs w:val="16"/>
              </w:rPr>
              <w:t>をここに</w:t>
            </w:r>
            <w:r>
              <w:rPr>
                <w:rFonts w:hint="eastAsia"/>
                <w:sz w:val="16"/>
                <w:szCs w:val="16"/>
              </w:rPr>
              <w:t>貼り付ける</w:t>
            </w:r>
            <w:r w:rsidR="00481FA5">
              <w:rPr>
                <w:rFonts w:hint="eastAsia"/>
                <w:sz w:val="16"/>
                <w:szCs w:val="16"/>
              </w:rPr>
              <w:t>こと</w:t>
            </w:r>
          </w:p>
          <w:p w14:paraId="70A142C4" w14:textId="77777777" w:rsidR="00481FA5" w:rsidRPr="00481FA5" w:rsidRDefault="00481FA5" w:rsidP="00481FA5">
            <w:pPr>
              <w:snapToGrid w:val="0"/>
              <w:spacing w:line="240" w:lineRule="exact"/>
              <w:jc w:val="left"/>
              <w:rPr>
                <w:sz w:val="16"/>
                <w:szCs w:val="16"/>
              </w:rPr>
            </w:pPr>
          </w:p>
          <w:p w14:paraId="70C01C8A" w14:textId="77777777" w:rsidR="00177DFA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1513C44F" w14:textId="77777777" w:rsidR="00177DFA" w:rsidRPr="00CD296B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79EBBC69" w14:textId="77777777" w:rsidR="00177DFA" w:rsidRPr="00217EA4" w:rsidRDefault="00177DFA" w:rsidP="00EA2A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7FD8E" w14:textId="7E470B47" w:rsidR="00177DFA" w:rsidRPr="00783425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在籍中（又は出身）の大学</w:t>
            </w:r>
          </w:p>
        </w:tc>
      </w:tr>
      <w:tr w:rsidR="00177DFA" w:rsidRPr="00DA404A" w14:paraId="1112AECF" w14:textId="77777777" w:rsidTr="00BD1BD2">
        <w:trPr>
          <w:trHeight w:val="1933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BB1F5F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F3A08" w14:textId="77777777" w:rsidR="00177DFA" w:rsidRPr="00783425" w:rsidRDefault="00177DFA" w:rsidP="00177DFA">
            <w:pPr>
              <w:adjustRightInd w:val="0"/>
              <w:snapToGrid w:val="0"/>
              <w:spacing w:beforeLines="50" w:before="180" w:afterLines="50" w:after="180" w:line="360" w:lineRule="auto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大学　　　　　　　　　学部　　　　　　　　　類・学科</w:t>
            </w:r>
          </w:p>
          <w:p w14:paraId="482AA6A9" w14:textId="77777777" w:rsidR="00830BD2" w:rsidRDefault="00830BD2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</w:p>
          <w:p w14:paraId="7E006254" w14:textId="35E25D86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□　　　　年　　　月　卒業</w:t>
            </w:r>
          </w:p>
          <w:p w14:paraId="1F379E4F" w14:textId="5C9FBC87" w:rsidR="00177DFA" w:rsidRDefault="00177DFA" w:rsidP="00177DFA">
            <w:pPr>
              <w:adjustRightInd w:val="0"/>
              <w:snapToGrid w:val="0"/>
              <w:spacing w:line="276" w:lineRule="auto"/>
              <w:ind w:leftChars="295" w:left="619" w:right="24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□　　　　年次在籍（在籍状況：在学中・</w:t>
            </w:r>
            <w:r w:rsidRPr="00783425">
              <w:rPr>
                <w:sz w:val="18"/>
                <w:szCs w:val="18"/>
              </w:rPr>
              <w:t>休学中</w:t>
            </w:r>
            <w:r w:rsidRPr="00783425">
              <w:rPr>
                <w:rFonts w:hint="eastAsia"/>
                <w:sz w:val="18"/>
                <w:szCs w:val="18"/>
              </w:rPr>
              <w:t xml:space="preserve">・その他（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）</w:t>
            </w:r>
          </w:p>
          <w:p w14:paraId="3CFB55AD" w14:textId="74FA241A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-118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⇒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本学</w:t>
            </w:r>
            <w:r w:rsidRPr="00783425">
              <w:rPr>
                <w:rFonts w:hint="eastAsia"/>
                <w:sz w:val="16"/>
                <w:szCs w:val="16"/>
              </w:rPr>
              <w:t>在籍者は学生証番号を記入〔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783425">
              <w:rPr>
                <w:rFonts w:hint="eastAsia"/>
                <w:sz w:val="16"/>
                <w:szCs w:val="16"/>
              </w:rPr>
              <w:t xml:space="preserve">　　　　　　　　　　　〕</w:t>
            </w:r>
          </w:p>
        </w:tc>
      </w:tr>
      <w:tr w:rsidR="00177DFA" w:rsidRPr="00CD296B" w14:paraId="6DEDC54C" w14:textId="77777777" w:rsidTr="00177DFA">
        <w:trPr>
          <w:trHeight w:val="178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4C8F05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B871AC" w14:textId="7B3D8D41" w:rsidR="00177DFA" w:rsidRPr="0027247A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令</w:t>
            </w:r>
            <w:r w:rsidRPr="00783425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和</w:t>
            </w:r>
            <w:ins w:id="7" w:author="中野　知也" w:date="2025-04-17T14:22:00Z" w16du:dateUtc="2025-04-17T05:22:00Z">
              <w:r w:rsidR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t>8</w:t>
              </w:r>
            </w:ins>
            <w:del w:id="8" w:author="中野　知也" w:date="2025-04-17T14:22:00Z" w16du:dateUtc="2025-04-17T05:22:00Z">
              <w:r w:rsidR="003620A8" w:rsidDel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delText>7</w:delText>
              </w:r>
            </w:del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(202</w:t>
            </w:r>
            <w:ins w:id="9" w:author="中野　知也" w:date="2025-04-17T14:22:00Z" w16du:dateUtc="2025-04-17T05:22:00Z">
              <w:r w:rsidR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t>6</w:t>
              </w:r>
            </w:ins>
            <w:del w:id="10" w:author="中野　知也" w:date="2025-04-17T14:22:00Z" w16du:dateUtc="2025-04-17T05:22:00Z">
              <w:r w:rsidR="003620A8" w:rsidDel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delText>5</w:delText>
              </w:r>
            </w:del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)</w:t>
            </w: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年4月以降の予定</w:t>
            </w:r>
          </w:p>
        </w:tc>
      </w:tr>
      <w:tr w:rsidR="00177DFA" w:rsidRPr="00CD296B" w14:paraId="5DF590EC" w14:textId="77777777" w:rsidTr="00BD1BD2">
        <w:trPr>
          <w:trHeight w:val="1419"/>
        </w:trPr>
        <w:tc>
          <w:tcPr>
            <w:tcW w:w="22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6F18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27C91" w14:textId="55BBEDA4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2CFE6E0C" w14:textId="77777777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18D9288E" w14:textId="57D7BEF8" w:rsidR="00177DFA" w:rsidRPr="00783425" w:rsidRDefault="00177DFA" w:rsidP="00177DFA">
            <w:pPr>
              <w:spacing w:line="200" w:lineRule="exact"/>
              <w:ind w:left="320" w:hangingChars="200" w:hanging="320"/>
              <w:jc w:val="left"/>
              <w:rPr>
                <w:kern w:val="0"/>
                <w:sz w:val="18"/>
                <w:szCs w:val="18"/>
              </w:rPr>
            </w:pPr>
            <w:r w:rsidRPr="00783425">
              <w:rPr>
                <w:rFonts w:hint="eastAsia"/>
                <w:kern w:val="0"/>
                <w:sz w:val="16"/>
                <w:szCs w:val="16"/>
              </w:rPr>
              <w:t>注：“○○大学○学部○年次在籍予定”“</w:t>
            </w:r>
            <w:r>
              <w:rPr>
                <w:rFonts w:hint="eastAsia"/>
                <w:kern w:val="0"/>
                <w:sz w:val="16"/>
                <w:szCs w:val="16"/>
              </w:rPr>
              <w:t>所属</w:t>
            </w:r>
            <w:r>
              <w:rPr>
                <w:kern w:val="0"/>
                <w:sz w:val="16"/>
                <w:szCs w:val="16"/>
              </w:rPr>
              <w:t>機関・社名</w:t>
            </w:r>
            <w:r>
              <w:rPr>
                <w:rFonts w:hint="eastAsia"/>
                <w:kern w:val="0"/>
                <w:sz w:val="16"/>
                <w:szCs w:val="16"/>
              </w:rPr>
              <w:t>／</w:t>
            </w:r>
            <w:r>
              <w:rPr>
                <w:kern w:val="0"/>
                <w:sz w:val="16"/>
                <w:szCs w:val="16"/>
              </w:rPr>
              <w:t>職名</w:t>
            </w:r>
            <w:r w:rsidRPr="00783425">
              <w:rPr>
                <w:rFonts w:hint="eastAsia"/>
                <w:kern w:val="0"/>
                <w:sz w:val="16"/>
                <w:szCs w:val="16"/>
              </w:rPr>
              <w:t>”“未定”など教育部研究生以外の活動予定を記入すること。（</w:t>
            </w:r>
            <w:r>
              <w:rPr>
                <w:rFonts w:hint="eastAsia"/>
                <w:sz w:val="16"/>
                <w:szCs w:val="16"/>
                <w:u w:val="single"/>
              </w:rPr>
              <w:t>本</w:t>
            </w:r>
            <w:r w:rsidRPr="002805EE">
              <w:rPr>
                <w:sz w:val="16"/>
                <w:szCs w:val="16"/>
                <w:u w:val="single"/>
              </w:rPr>
              <w:t>研究生</w:t>
            </w:r>
            <w:r w:rsidRPr="002805EE">
              <w:rPr>
                <w:rFonts w:hint="eastAsia"/>
                <w:sz w:val="16"/>
                <w:szCs w:val="16"/>
                <w:u w:val="single"/>
              </w:rPr>
              <w:t>入学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時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大学院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在籍している者は入学できません。</w:t>
            </w:r>
            <w:r w:rsidRPr="00783425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177DFA" w:rsidRPr="00CD296B" w14:paraId="1CAC6483" w14:textId="77777777" w:rsidTr="00BD1BD2">
        <w:trPr>
          <w:trHeight w:val="1968"/>
        </w:trPr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0C5968F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68F9">
              <w:rPr>
                <w:rFonts w:asciiTheme="majorEastAsia" w:eastAsiaTheme="majorEastAsia" w:hAnsiTheme="majorEastAsia" w:hint="eastAsia"/>
                <w:spacing w:val="135"/>
                <w:kern w:val="0"/>
                <w:sz w:val="18"/>
                <w:szCs w:val="18"/>
                <w:fitText w:val="1080" w:id="-77847808"/>
              </w:rPr>
              <w:t>現住</w:t>
            </w:r>
            <w:r w:rsidRPr="00D868F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77847808"/>
              </w:rPr>
              <w:t>所</w:t>
            </w: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2DCA36" w14:textId="2DBABA27" w:rsidR="00177DFA" w:rsidRDefault="00895F09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177DF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177DFA">
              <w:rPr>
                <w:rFonts w:ascii="ＭＳ 明朝" w:hAnsi="ＭＳ 明朝"/>
                <w:sz w:val="18"/>
                <w:szCs w:val="18"/>
              </w:rPr>
              <w:t xml:space="preserve">　　　　　　　　　　　　　　　　　　</w:t>
            </w:r>
          </w:p>
          <w:p w14:paraId="22B3406D" w14:textId="57D5670E" w:rsidR="00177DFA" w:rsidRDefault="00177DFA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30DF6BCA" w14:textId="77777777" w:rsidR="00D06275" w:rsidRDefault="00D06275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2B906E1E" w14:textId="77777777" w:rsidR="00177DFA" w:rsidRDefault="00D06275" w:rsidP="00177DFA">
            <w:pPr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sym w:font="Wingdings" w:char="F028"/>
            </w:r>
            <w:r w:rsidRPr="00CD296B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（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51BB6206" w14:textId="1BB5E861" w:rsidR="00520201" w:rsidRPr="00520201" w:rsidRDefault="00520201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</w:tr>
      <w:tr w:rsidR="00177DFA" w:rsidRPr="00CD296B" w14:paraId="28D9D47F" w14:textId="77777777" w:rsidTr="00177DFA">
        <w:trPr>
          <w:trHeight w:val="388"/>
        </w:trPr>
        <w:tc>
          <w:tcPr>
            <w:tcW w:w="994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98B163" w14:textId="11E55502" w:rsidR="00177DFA" w:rsidRPr="00D95265" w:rsidRDefault="00177DFA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履　歴　[高等学校卒業より記入（職歴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含む。）]</w:t>
            </w:r>
          </w:p>
        </w:tc>
      </w:tr>
      <w:tr w:rsidR="00177DFA" w:rsidRPr="00CD296B" w14:paraId="07598E8A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7B9C216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C579771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高等学校卒業</w:t>
            </w:r>
          </w:p>
        </w:tc>
      </w:tr>
      <w:tr w:rsidR="00177DFA" w:rsidRPr="00CD296B" w14:paraId="1BEE454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1BDF85C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FEDAC0D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8175D7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E413AD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ED3A2C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4C4C1783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036A7807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68B627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CF61E12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2ED89B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063867E3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148AD521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8EC71A1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D006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F3077B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D1F1D78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BA4D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F3DC93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7614494" w14:textId="70B2C7CE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990B35C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BFFB96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6ABC4AA6" w14:textId="15A82805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88B7CB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26A2AF6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77C5F65C" w14:textId="6A593309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891978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6369DB8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6D1E42D" w14:textId="7B07D3B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2B5BB3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4D242A2B" w14:textId="77777777" w:rsidTr="00BD1BD2">
        <w:trPr>
          <w:trHeight w:val="486"/>
        </w:trPr>
        <w:tc>
          <w:tcPr>
            <w:tcW w:w="22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786B2B" w14:textId="6F13F6C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B4260A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</w:tbl>
    <w:p w14:paraId="4C056654" w14:textId="77777777" w:rsidR="00177DFA" w:rsidRDefault="00177DFA" w:rsidP="00DF07A0">
      <w:pPr>
        <w:tabs>
          <w:tab w:val="left" w:pos="900"/>
        </w:tabs>
        <w:snapToGrid w:val="0"/>
        <w:spacing w:line="0" w:lineRule="atLeast"/>
        <w:ind w:left="1275" w:hangingChars="797" w:hanging="1275"/>
        <w:jc w:val="left"/>
        <w:rPr>
          <w:sz w:val="16"/>
          <w:szCs w:val="16"/>
        </w:rPr>
      </w:pPr>
    </w:p>
    <w:p w14:paraId="77F361A4" w14:textId="6A01810D" w:rsidR="00D868F9" w:rsidRDefault="0039472F" w:rsidP="00D868F9">
      <w:pPr>
        <w:tabs>
          <w:tab w:val="left" w:pos="900"/>
        </w:tabs>
        <w:snapToGrid w:val="0"/>
        <w:spacing w:line="0" w:lineRule="atLeast"/>
        <w:jc w:val="left"/>
        <w:rPr>
          <w:sz w:val="16"/>
          <w:szCs w:val="16"/>
        </w:rPr>
      </w:pPr>
      <w:r w:rsidRPr="00CD296B">
        <w:rPr>
          <w:rFonts w:hint="eastAsia"/>
          <w:sz w:val="16"/>
          <w:szCs w:val="16"/>
        </w:rPr>
        <w:t>【</w:t>
      </w:r>
      <w:r w:rsidR="006A127C" w:rsidRPr="00CD296B">
        <w:rPr>
          <w:rFonts w:hint="eastAsia"/>
          <w:sz w:val="16"/>
          <w:szCs w:val="16"/>
        </w:rPr>
        <w:t>記入上の注意</w:t>
      </w:r>
      <w:r w:rsidRPr="00CD296B">
        <w:rPr>
          <w:rFonts w:hint="eastAsia"/>
          <w:sz w:val="16"/>
          <w:szCs w:val="16"/>
        </w:rPr>
        <w:t>】</w:t>
      </w:r>
    </w:p>
    <w:p w14:paraId="59CCBAE2" w14:textId="3AD9C5C6" w:rsidR="00DD7C89" w:rsidRPr="00DD7C89" w:rsidRDefault="006A127C" w:rsidP="00D868F9">
      <w:pPr>
        <w:tabs>
          <w:tab w:val="left" w:pos="900"/>
        </w:tabs>
        <w:snapToGrid w:val="0"/>
        <w:spacing w:line="0" w:lineRule="atLeast"/>
        <w:jc w:val="left"/>
        <w:rPr>
          <w:sz w:val="18"/>
          <w:szCs w:val="18"/>
        </w:rPr>
      </w:pPr>
      <w:r w:rsidRPr="00CD296B">
        <w:rPr>
          <w:rFonts w:ascii="ＭＳ Ｐ明朝" w:eastAsia="ＭＳ Ｐ明朝" w:hAnsi="ＭＳ Ｐ明朝"/>
          <w:sz w:val="16"/>
          <w:szCs w:val="16"/>
        </w:rPr>
        <w:t>(1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※印欄以外は、すべて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560289">
        <w:rPr>
          <w:rFonts w:ascii="ＭＳ Ｐ明朝" w:eastAsia="ＭＳ Ｐ明朝" w:hAnsi="ＭＳ Ｐ明朝" w:hint="eastAsia"/>
          <w:sz w:val="16"/>
          <w:szCs w:val="16"/>
        </w:rPr>
        <w:t>し、年号は西暦と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すること。</w:t>
      </w:r>
      <w:r w:rsidR="0078575A" w:rsidRPr="00CD296B">
        <w:rPr>
          <w:rFonts w:ascii="ＭＳ Ｐ明朝" w:eastAsia="ＭＳ Ｐ明朝" w:hAnsi="ＭＳ Ｐ明朝" w:hint="eastAsia"/>
          <w:sz w:val="16"/>
          <w:szCs w:val="16"/>
        </w:rPr>
        <w:t xml:space="preserve">　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5B3D8D" w:rsidRPr="00CD296B">
        <w:rPr>
          <w:rFonts w:ascii="ＭＳ Ｐ明朝" w:eastAsia="ＭＳ Ｐ明朝" w:hAnsi="ＭＳ Ｐ明朝"/>
          <w:sz w:val="16"/>
          <w:szCs w:val="16"/>
        </w:rPr>
        <w:t>(</w:t>
      </w:r>
      <w:r w:rsidR="001C0EFB">
        <w:rPr>
          <w:rFonts w:ascii="ＭＳ Ｐ明朝" w:eastAsia="ＭＳ Ｐ明朝" w:hAnsi="ＭＳ Ｐ明朝" w:hint="eastAsia"/>
          <w:sz w:val="16"/>
          <w:szCs w:val="16"/>
        </w:rPr>
        <w:t>2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□欄は、</w:t>
      </w:r>
      <w:r w:rsidR="00F9120D" w:rsidRPr="00CD296B">
        <w:rPr>
          <w:rFonts w:ascii="ＭＳ Ｐ明朝" w:eastAsia="ＭＳ Ｐ明朝" w:hAnsi="ＭＳ Ｐ明朝" w:hint="eastAsia"/>
          <w:sz w:val="16"/>
          <w:szCs w:val="16"/>
        </w:rPr>
        <w:t>該当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する項目に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☑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をつけ、必要事項を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 xml:space="preserve">すること。　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(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3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現住所の</w:t>
      </w:r>
      <w:r w:rsidR="00DD7C89" w:rsidRPr="005D2E1C">
        <w:rPr>
          <w:rFonts w:hint="eastAsia"/>
          <w:sz w:val="16"/>
          <w:szCs w:val="16"/>
        </w:rPr>
        <w:sym w:font="Wingdings" w:char="F028"/>
      </w:r>
      <w:r w:rsidR="00DD7C89" w:rsidRPr="005D2E1C">
        <w:rPr>
          <w:rFonts w:hint="eastAsia"/>
          <w:sz w:val="16"/>
          <w:szCs w:val="16"/>
        </w:rPr>
        <w:t>は緊急時に電話することがあるため</w:t>
      </w:r>
      <w:r w:rsidR="00333CD1">
        <w:rPr>
          <w:rFonts w:hint="eastAsia"/>
          <w:sz w:val="16"/>
          <w:szCs w:val="16"/>
        </w:rPr>
        <w:t>、可能な限り</w:t>
      </w:r>
      <w:r w:rsidR="00DD7C89" w:rsidRPr="005D2E1C">
        <w:rPr>
          <w:rFonts w:hint="eastAsia"/>
          <w:sz w:val="16"/>
          <w:szCs w:val="16"/>
        </w:rPr>
        <w:t>携帯電話の番号を記入する</w:t>
      </w:r>
      <w:r w:rsidR="00D071DB" w:rsidRPr="005D2E1C">
        <w:rPr>
          <w:rFonts w:hint="eastAsia"/>
          <w:sz w:val="16"/>
          <w:szCs w:val="16"/>
        </w:rPr>
        <w:t>こと</w:t>
      </w:r>
      <w:r w:rsidR="00DD7C89" w:rsidRPr="005D2E1C">
        <w:rPr>
          <w:rFonts w:hint="eastAsia"/>
          <w:sz w:val="16"/>
          <w:szCs w:val="16"/>
        </w:rPr>
        <w:t>。</w:t>
      </w:r>
    </w:p>
    <w:sectPr w:rsidR="00DD7C89" w:rsidRPr="00DD7C89" w:rsidSect="0056162F"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中野　知也">
    <w15:presenceInfo w15:providerId="AD" w15:userId="S::7829602142@utac.u-tokyo.ac.jp::d16efa08-0761-434f-8afc-7d8ab986a7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10FB1"/>
    <w:rsid w:val="00217EA4"/>
    <w:rsid w:val="00224951"/>
    <w:rsid w:val="00235318"/>
    <w:rsid w:val="00237F2C"/>
    <w:rsid w:val="00243F1A"/>
    <w:rsid w:val="00245357"/>
    <w:rsid w:val="00251DBD"/>
    <w:rsid w:val="00270168"/>
    <w:rsid w:val="0027247A"/>
    <w:rsid w:val="002805EE"/>
    <w:rsid w:val="002809A0"/>
    <w:rsid w:val="0028154A"/>
    <w:rsid w:val="002837CA"/>
    <w:rsid w:val="00290E0A"/>
    <w:rsid w:val="00291A41"/>
    <w:rsid w:val="002B0E50"/>
    <w:rsid w:val="002B78AE"/>
    <w:rsid w:val="002C0471"/>
    <w:rsid w:val="002F5382"/>
    <w:rsid w:val="00333CD1"/>
    <w:rsid w:val="00334F0F"/>
    <w:rsid w:val="003377A8"/>
    <w:rsid w:val="003620A8"/>
    <w:rsid w:val="00372642"/>
    <w:rsid w:val="00374126"/>
    <w:rsid w:val="003903EF"/>
    <w:rsid w:val="0039472F"/>
    <w:rsid w:val="003A1BF3"/>
    <w:rsid w:val="003A35EE"/>
    <w:rsid w:val="003A7B86"/>
    <w:rsid w:val="003B0FD3"/>
    <w:rsid w:val="003D7355"/>
    <w:rsid w:val="003E0905"/>
    <w:rsid w:val="003E403B"/>
    <w:rsid w:val="003E6B0F"/>
    <w:rsid w:val="003F59C4"/>
    <w:rsid w:val="004221EC"/>
    <w:rsid w:val="004363B6"/>
    <w:rsid w:val="00442130"/>
    <w:rsid w:val="0046211A"/>
    <w:rsid w:val="00481FA5"/>
    <w:rsid w:val="004D3039"/>
    <w:rsid w:val="004F374D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82C20"/>
    <w:rsid w:val="006A127C"/>
    <w:rsid w:val="006B70B1"/>
    <w:rsid w:val="006C6DB4"/>
    <w:rsid w:val="006E2713"/>
    <w:rsid w:val="006E61CA"/>
    <w:rsid w:val="006E70BE"/>
    <w:rsid w:val="00726B35"/>
    <w:rsid w:val="00734EB4"/>
    <w:rsid w:val="0073704F"/>
    <w:rsid w:val="00737F80"/>
    <w:rsid w:val="0075291C"/>
    <w:rsid w:val="007540B7"/>
    <w:rsid w:val="007551A0"/>
    <w:rsid w:val="00771F7E"/>
    <w:rsid w:val="00783425"/>
    <w:rsid w:val="0078575A"/>
    <w:rsid w:val="00793136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306E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F36F0"/>
    <w:rsid w:val="00A11575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323A"/>
    <w:rsid w:val="00B50730"/>
    <w:rsid w:val="00B86F70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64437"/>
    <w:rsid w:val="00C71FE3"/>
    <w:rsid w:val="00CB4938"/>
    <w:rsid w:val="00CB4D52"/>
    <w:rsid w:val="00CD296B"/>
    <w:rsid w:val="00CE73F9"/>
    <w:rsid w:val="00CF6E20"/>
    <w:rsid w:val="00D06275"/>
    <w:rsid w:val="00D071DB"/>
    <w:rsid w:val="00D173BB"/>
    <w:rsid w:val="00D248CA"/>
    <w:rsid w:val="00D64D37"/>
    <w:rsid w:val="00D65F2E"/>
    <w:rsid w:val="00D82146"/>
    <w:rsid w:val="00D868F9"/>
    <w:rsid w:val="00D879E9"/>
    <w:rsid w:val="00D95265"/>
    <w:rsid w:val="00DA404A"/>
    <w:rsid w:val="00DC4CA6"/>
    <w:rsid w:val="00DC5FB7"/>
    <w:rsid w:val="00DD7C89"/>
    <w:rsid w:val="00DF07A0"/>
    <w:rsid w:val="00E36689"/>
    <w:rsid w:val="00E45388"/>
    <w:rsid w:val="00E47AEC"/>
    <w:rsid w:val="00E810DF"/>
    <w:rsid w:val="00E84FE7"/>
    <w:rsid w:val="00EA03FE"/>
    <w:rsid w:val="00EA2A88"/>
    <w:rsid w:val="00EC05AA"/>
    <w:rsid w:val="00EC5D0F"/>
    <w:rsid w:val="00ED34C3"/>
    <w:rsid w:val="00EF1265"/>
    <w:rsid w:val="00F41134"/>
    <w:rsid w:val="00F5370F"/>
    <w:rsid w:val="00F9120D"/>
    <w:rsid w:val="00F92D04"/>
    <w:rsid w:val="00FA0764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  <w15:docId w15:val="{F2D2AB6B-B765-4028-8C4D-3B748DA9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444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平成17年（2005）度</vt:lpstr>
      <vt:lpstr>平成17年（2005）度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平成17年（2005）度</dc:title>
  <dc:creator>gakumu</dc:creator>
  <cp:lastModifiedBy>土田　真紀子</cp:lastModifiedBy>
  <cp:revision>29</cp:revision>
  <cp:lastPrinted>2020-10-06T02:29:00Z</cp:lastPrinted>
  <dcterms:created xsi:type="dcterms:W3CDTF">2020-10-07T02:35:00Z</dcterms:created>
  <dcterms:modified xsi:type="dcterms:W3CDTF">2025-08-27T08:40:00Z</dcterms:modified>
</cp:coreProperties>
</file>